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B68A6" w14:textId="77777777" w:rsidR="00931F15" w:rsidRDefault="00931F15" w:rsidP="00931F15">
      <w:pPr>
        <w:widowControl w:val="0"/>
        <w:spacing w:line="360" w:lineRule="auto"/>
        <w:ind w:firstLine="567"/>
        <w:contextualSpacing/>
        <w:jc w:val="right"/>
        <w:rPr>
          <w:rFonts w:ascii="GHEA Grapalat" w:hAnsi="GHEA Grapalat" w:cs="Sylfaen"/>
          <w:i/>
        </w:rPr>
      </w:pPr>
      <w:r>
        <w:rPr>
          <w:rFonts w:ascii="GHEA Grapalat" w:hAnsi="GHEA Grapalat"/>
          <w:i/>
        </w:rPr>
        <w:t>Приложение №7</w:t>
      </w:r>
    </w:p>
    <w:p w14:paraId="47CA7D6C" w14:textId="77777777" w:rsidR="00931F15" w:rsidRDefault="00931F15" w:rsidP="00931F15">
      <w:pPr>
        <w:widowControl w:val="0"/>
        <w:spacing w:line="360" w:lineRule="auto"/>
        <w:ind w:firstLine="567"/>
        <w:jc w:val="right"/>
        <w:rPr>
          <w:rFonts w:ascii="GHEA Grapalat" w:hAnsi="GHEA Grapalat" w:cs="Sylfaen"/>
          <w:i/>
        </w:rPr>
      </w:pPr>
      <w:r>
        <w:rPr>
          <w:rFonts w:ascii="GHEA Grapalat" w:hAnsi="GHEA Grapalat"/>
          <w:i/>
        </w:rPr>
        <w:t xml:space="preserve">к приказу Министра финансов РА </w:t>
      </w:r>
      <w:r>
        <w:rPr>
          <w:rFonts w:ascii="GHEA Grapalat" w:hAnsi="GHEA Grapalat" w:cs="Sylfaen"/>
          <w:i/>
        </w:rPr>
        <w:br/>
      </w:r>
      <w:r>
        <w:rPr>
          <w:rFonts w:ascii="GHEA Grapalat" w:hAnsi="GHEA Grapalat"/>
          <w:i/>
        </w:rPr>
        <w:t>от 01 июля 2025 года № 239</w:t>
      </w:r>
      <w:r>
        <w:rPr>
          <w:rFonts w:ascii="GHEA Grapalat" w:hAnsi="GHEA Grapalat"/>
          <w:i/>
          <w:lang w:val="hy-AM"/>
        </w:rPr>
        <w:t>-</w:t>
      </w:r>
      <w:r>
        <w:rPr>
          <w:rFonts w:ascii="GHEA Grapalat" w:hAnsi="GHEA Grapalat"/>
          <w:i/>
        </w:rPr>
        <w:t>A</w:t>
      </w:r>
    </w:p>
    <w:p w14:paraId="64EA8E84" w14:textId="77777777" w:rsidR="00E26FEE" w:rsidRPr="00E26FEE" w:rsidDel="004C77C7" w:rsidRDefault="00E26FEE" w:rsidP="004C77C7">
      <w:pPr>
        <w:widowControl w:val="0"/>
        <w:spacing w:after="160" w:line="360" w:lineRule="auto"/>
        <w:ind w:right="-7"/>
        <w:rPr>
          <w:del w:id="0" w:author="VIKA" w:date="2023-12-19T13:36:00Z"/>
          <w:rFonts w:ascii="GHEA Grapalat" w:hAnsi="GHEA Grapalat" w:cs="Sylfaen"/>
          <w:i/>
          <w:u w:val="single"/>
        </w:rPr>
      </w:pPr>
    </w:p>
    <w:p w14:paraId="156A505F"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2A9A0E00" w14:textId="77777777"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4C77C7">
        <w:rPr>
          <w:rFonts w:ascii="GHEA Grapalat" w:hAnsi="GHEA Grapalat"/>
          <w:i w:val="0"/>
          <w:sz w:val="24"/>
          <w:szCs w:val="24"/>
        </w:rPr>
        <w:t>ЗАПРОСА КОТИРОВКИ</w:t>
      </w:r>
      <w:r w:rsidR="00BA7128">
        <w:rPr>
          <w:rStyle w:val="af6"/>
          <w:rFonts w:ascii="GHEA Grapalat" w:hAnsi="GHEA Grapalat"/>
          <w:i w:val="0"/>
          <w:sz w:val="24"/>
          <w:szCs w:val="24"/>
        </w:rPr>
        <w:footnoteReference w:customMarkFollows="1" w:id="1"/>
        <w:t>*</w:t>
      </w:r>
    </w:p>
    <w:p w14:paraId="7317E665" w14:textId="5FAB4735" w:rsidR="00642EFE" w:rsidRPr="00064612" w:rsidRDefault="00064612" w:rsidP="00064612">
      <w:pPr>
        <w:pStyle w:val="a3"/>
        <w:widowControl w:val="0"/>
        <w:spacing w:after="160" w:line="240" w:lineRule="auto"/>
        <w:ind w:firstLine="0"/>
        <w:jc w:val="center"/>
        <w:rPr>
          <w:rFonts w:ascii="GHEA Grapalat" w:hAnsi="GHEA Grapalat"/>
          <w:i w:val="0"/>
          <w:color w:val="FF0000"/>
          <w:sz w:val="28"/>
          <w:szCs w:val="28"/>
        </w:rPr>
      </w:pPr>
      <w:r w:rsidRPr="00BD4A38">
        <w:rPr>
          <w:rFonts w:ascii="GHEA Grapalat" w:hAnsi="GHEA Grapalat" w:cs="Calibri"/>
          <w:color w:val="FF0000"/>
          <w:sz w:val="22"/>
          <w:szCs w:val="22"/>
        </w:rPr>
        <w:t>Процедура</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закупки</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организована</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на</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основании</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пункта</w:t>
      </w:r>
      <w:r w:rsidRPr="00BD4A38">
        <w:rPr>
          <w:rFonts w:ascii="GHEA Grapalat" w:hAnsi="GHEA Grapalat"/>
          <w:color w:val="FF0000"/>
          <w:sz w:val="22"/>
          <w:szCs w:val="22"/>
        </w:rPr>
        <w:t xml:space="preserve"> 2 </w:t>
      </w:r>
      <w:r w:rsidRPr="00BD4A38">
        <w:rPr>
          <w:rFonts w:ascii="GHEA Grapalat" w:hAnsi="GHEA Grapalat" w:cs="Calibri"/>
          <w:color w:val="FF0000"/>
          <w:sz w:val="22"/>
          <w:szCs w:val="22"/>
        </w:rPr>
        <w:t>части</w:t>
      </w:r>
      <w:r w:rsidRPr="00BD4A38">
        <w:rPr>
          <w:rFonts w:ascii="GHEA Grapalat" w:hAnsi="GHEA Grapalat"/>
          <w:color w:val="FF0000"/>
          <w:sz w:val="22"/>
          <w:szCs w:val="22"/>
        </w:rPr>
        <w:t xml:space="preserve"> 6 </w:t>
      </w:r>
      <w:r w:rsidRPr="00BD4A38">
        <w:rPr>
          <w:rFonts w:ascii="GHEA Grapalat" w:hAnsi="GHEA Grapalat" w:cs="Calibri"/>
          <w:color w:val="FF0000"/>
          <w:sz w:val="22"/>
          <w:szCs w:val="22"/>
        </w:rPr>
        <w:t>статьи</w:t>
      </w:r>
      <w:r w:rsidRPr="00BD4A38">
        <w:rPr>
          <w:rFonts w:ascii="GHEA Grapalat" w:hAnsi="GHEA Grapalat"/>
          <w:color w:val="FF0000"/>
          <w:sz w:val="22"/>
          <w:szCs w:val="22"/>
        </w:rPr>
        <w:t xml:space="preserve"> 15 </w:t>
      </w:r>
      <w:r w:rsidRPr="00BD4A38">
        <w:rPr>
          <w:rFonts w:ascii="GHEA Grapalat" w:hAnsi="GHEA Grapalat" w:cs="Calibri"/>
          <w:color w:val="FF0000"/>
          <w:sz w:val="22"/>
          <w:szCs w:val="22"/>
        </w:rPr>
        <w:t>Закона</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РА</w:t>
      </w:r>
      <w:r w:rsidRPr="00BD4A38">
        <w:rPr>
          <w:rFonts w:ascii="GHEA Grapalat" w:hAnsi="GHEA Grapalat"/>
          <w:color w:val="FF0000"/>
          <w:sz w:val="22"/>
          <w:szCs w:val="22"/>
        </w:rPr>
        <w:t xml:space="preserve"> </w:t>
      </w:r>
      <w:r w:rsidRPr="00BD4A38">
        <w:rPr>
          <w:rFonts w:ascii="GHEA Grapalat" w:hAnsi="GHEA Grapalat" w:cs="Arial LatArm"/>
          <w:color w:val="FF0000"/>
          <w:sz w:val="22"/>
          <w:szCs w:val="22"/>
        </w:rPr>
        <w:t>«</w:t>
      </w:r>
      <w:r w:rsidRPr="00BD4A38">
        <w:rPr>
          <w:rFonts w:ascii="GHEA Grapalat" w:hAnsi="GHEA Grapalat" w:cs="Calibri"/>
          <w:color w:val="FF0000"/>
          <w:sz w:val="22"/>
          <w:szCs w:val="22"/>
        </w:rPr>
        <w:t>О</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закупках</w:t>
      </w:r>
      <w:r w:rsidRPr="00BD4A38">
        <w:rPr>
          <w:rFonts w:ascii="GHEA Grapalat" w:hAnsi="GHEA Grapalat" w:cs="Arial LatArm"/>
          <w:color w:val="FF0000"/>
          <w:sz w:val="22"/>
          <w:szCs w:val="22"/>
        </w:rPr>
        <w:t>»</w:t>
      </w:r>
      <w:r w:rsidRPr="00BD4A38">
        <w:rPr>
          <w:rFonts w:ascii="GHEA Grapalat" w:hAnsi="GHEA Grapalat"/>
          <w:color w:val="FF0000"/>
          <w:sz w:val="22"/>
          <w:szCs w:val="22"/>
        </w:rPr>
        <w:t>.</w:t>
      </w:r>
    </w:p>
    <w:p w14:paraId="76EEAD12" w14:textId="5B31A66B"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587BF6">
        <w:rPr>
          <w:rFonts w:ascii="GHEA Grapalat" w:hAnsi="GHEA Grapalat"/>
          <w:i w:val="0"/>
          <w:sz w:val="24"/>
          <w:szCs w:val="24"/>
          <w:lang w:val="hy-AM"/>
        </w:rPr>
        <w:t>12</w:t>
      </w:r>
      <w:r w:rsidRPr="009044F1">
        <w:rPr>
          <w:rFonts w:ascii="GHEA Grapalat" w:hAnsi="GHEA Grapalat"/>
          <w:i w:val="0"/>
          <w:sz w:val="24"/>
          <w:szCs w:val="24"/>
        </w:rPr>
        <w:t>" "</w:t>
      </w:r>
      <w:r w:rsidR="00C257F6">
        <w:rPr>
          <w:rFonts w:ascii="GHEA Grapalat" w:hAnsi="GHEA Grapalat"/>
          <w:i w:val="0"/>
          <w:sz w:val="24"/>
          <w:szCs w:val="24"/>
          <w:lang w:val="hy-AM"/>
        </w:rPr>
        <w:t>12</w:t>
      </w:r>
      <w:r w:rsidRPr="009044F1">
        <w:rPr>
          <w:rFonts w:ascii="GHEA Grapalat" w:hAnsi="GHEA Grapalat"/>
          <w:i w:val="0"/>
          <w:sz w:val="24"/>
          <w:szCs w:val="24"/>
        </w:rPr>
        <w:t>" 20</w:t>
      </w:r>
      <w:r w:rsidR="004C77C7">
        <w:rPr>
          <w:rFonts w:ascii="GHEA Grapalat" w:hAnsi="GHEA Grapalat"/>
          <w:i w:val="0"/>
          <w:sz w:val="24"/>
          <w:szCs w:val="24"/>
          <w:lang w:val="hy-AM"/>
        </w:rPr>
        <w:t>2</w:t>
      </w:r>
      <w:r w:rsidR="00931F15" w:rsidRPr="00931F15">
        <w:rPr>
          <w:rFonts w:ascii="GHEA Grapalat" w:hAnsi="GHEA Grapalat"/>
          <w:i w:val="0"/>
          <w:sz w:val="24"/>
          <w:szCs w:val="24"/>
        </w:rPr>
        <w:t>5</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4C77C7" w:rsidRPr="004C77C7">
        <w:rPr>
          <w:rFonts w:ascii="GHEA Grapalat" w:hAnsi="GHEA Grapalat"/>
        </w:rPr>
        <w:t xml:space="preserve"> </w:t>
      </w:r>
      <w:r w:rsidR="004C77C7" w:rsidRPr="004C77C7">
        <w:rPr>
          <w:rFonts w:ascii="GHEA Grapalat" w:hAnsi="GHEA Grapalat"/>
          <w:i w:val="0"/>
          <w:iCs/>
          <w:sz w:val="24"/>
          <w:szCs w:val="24"/>
          <w:lang w:val="en-US"/>
        </w:rPr>
        <w:t>N</w:t>
      </w:r>
      <w:r w:rsidR="004C77C7" w:rsidRPr="004C77C7">
        <w:rPr>
          <w:rFonts w:ascii="GHEA Grapalat" w:hAnsi="GHEA Grapalat"/>
          <w:i w:val="0"/>
          <w:iCs/>
          <w:sz w:val="24"/>
          <w:szCs w:val="24"/>
        </w:rPr>
        <w:t>1</w:t>
      </w:r>
      <w:r w:rsidR="004C77C7" w:rsidRPr="009044F1">
        <w:rPr>
          <w:rFonts w:ascii="GHEA Grapalat" w:hAnsi="GHEA Grapalat"/>
          <w:i w:val="0"/>
          <w:sz w:val="24"/>
          <w:szCs w:val="24"/>
        </w:rPr>
        <w:t xml:space="preserve"> </w:t>
      </w:r>
      <w:r w:rsidRPr="009044F1">
        <w:rPr>
          <w:rFonts w:ascii="GHEA Grapalat" w:hAnsi="GHEA Grapalat"/>
          <w:i w:val="0"/>
          <w:sz w:val="24"/>
          <w:szCs w:val="24"/>
        </w:rPr>
        <w:t xml:space="preserve">" </w:t>
      </w:r>
    </w:p>
    <w:p w14:paraId="3D727976" w14:textId="3A49910E"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587BF6">
        <w:rPr>
          <w:rFonts w:ascii="GHEA Grapalat" w:hAnsi="GHEA Grapalat"/>
          <w:i w:val="0"/>
          <w:sz w:val="24"/>
          <w:szCs w:val="24"/>
        </w:rPr>
        <w:t>SHMAMD-GH-APDZB-26/01</w:t>
      </w:r>
    </w:p>
    <w:p w14:paraId="6BAA6953" w14:textId="77777777" w:rsidR="0091042F" w:rsidRPr="009044F1" w:rsidRDefault="0091042F" w:rsidP="00B46D58">
      <w:pPr>
        <w:pStyle w:val="a3"/>
        <w:widowControl w:val="0"/>
        <w:spacing w:after="160" w:line="240" w:lineRule="auto"/>
        <w:rPr>
          <w:rFonts w:ascii="GHEA Grapalat" w:hAnsi="GHEA Grapalat"/>
          <w:i w:val="0"/>
          <w:sz w:val="24"/>
          <w:szCs w:val="24"/>
        </w:rPr>
      </w:pPr>
    </w:p>
    <w:p w14:paraId="03977D9B" w14:textId="02D983F1" w:rsidR="004C77C7" w:rsidRDefault="00642EFE" w:rsidP="004C77C7">
      <w:pPr>
        <w:pStyle w:val="a3"/>
        <w:widowControl w:val="0"/>
        <w:spacing w:line="240" w:lineRule="auto"/>
        <w:ind w:firstLine="709"/>
        <w:jc w:val="left"/>
        <w:rPr>
          <w:rFonts w:ascii="GHEA Grapalat" w:hAnsi="GHEA Grapalat"/>
          <w:i w:val="0"/>
          <w:sz w:val="16"/>
          <w:szCs w:val="16"/>
        </w:rPr>
      </w:pPr>
      <w:r w:rsidRPr="009044F1">
        <w:rPr>
          <w:rFonts w:ascii="GHEA Grapalat" w:hAnsi="GHEA Grapalat"/>
          <w:i w:val="0"/>
          <w:sz w:val="24"/>
          <w:szCs w:val="24"/>
        </w:rPr>
        <w:t xml:space="preserve">Заказчик </w:t>
      </w:r>
      <w:r w:rsidR="004C77C7">
        <w:rPr>
          <w:rFonts w:ascii="GHEA Grapalat" w:hAnsi="GHEA Grapalat"/>
          <w:iCs/>
          <w:spacing w:val="6"/>
          <w:lang w:val="hy-AM"/>
        </w:rPr>
        <w:t>«</w:t>
      </w:r>
      <w:r w:rsidR="0069507E">
        <w:rPr>
          <w:rFonts w:ascii="GHEA Grapalat" w:hAnsi="GHEA Grapalat"/>
          <w:i w:val="0"/>
          <w:iCs/>
          <w:sz w:val="24"/>
          <w:szCs w:val="24"/>
          <w:lang w:val="hy-AM"/>
        </w:rPr>
        <w:t>АРЕВИКСКАЯ СРЕДНЯЯ ШКОЛА</w:t>
      </w:r>
      <w:r w:rsidR="004C77C7">
        <w:rPr>
          <w:rFonts w:ascii="GHEA Grapalat" w:hAnsi="GHEA Grapalat"/>
          <w:i w:val="0"/>
          <w:iCs/>
          <w:lang w:val="hy-AM"/>
        </w:rPr>
        <w:t xml:space="preserve">» </w:t>
      </w:r>
      <w:r w:rsidR="004C77C7">
        <w:rPr>
          <w:rFonts w:ascii="GHEA Grapalat" w:hAnsi="GHEA Grapalat"/>
          <w:i w:val="0"/>
          <w:iCs/>
          <w:sz w:val="22"/>
          <w:szCs w:val="22"/>
          <w:lang w:val="hy-AM"/>
        </w:rPr>
        <w:t>ГНКО</w:t>
      </w:r>
      <w:r w:rsidR="004C77C7">
        <w:rPr>
          <w:rFonts w:ascii="GHEA Grapalat" w:hAnsi="GHEA Grapalat"/>
          <w:i w:val="0"/>
          <w:sz w:val="24"/>
          <w:szCs w:val="24"/>
        </w:rPr>
        <w:t>, находящийся по адресу:</w:t>
      </w:r>
      <w:r w:rsidR="004C77C7">
        <w:rPr>
          <w:rFonts w:ascii="GHEA Grapalat" w:hAnsi="GHEA Grapalat"/>
          <w:i w:val="0"/>
          <w:iCs/>
          <w:sz w:val="24"/>
          <w:szCs w:val="24"/>
        </w:rPr>
        <w:t xml:space="preserve"> РА</w:t>
      </w:r>
      <w:r w:rsidR="004C77C7">
        <w:rPr>
          <w:rFonts w:ascii="GHEA Grapalat" w:hAnsi="GHEA Grapalat"/>
          <w:lang w:val="hy-AM"/>
        </w:rPr>
        <w:t xml:space="preserve"> </w:t>
      </w:r>
      <w:r w:rsidR="004C77C7">
        <w:rPr>
          <w:rFonts w:ascii="GHEA Grapalat" w:hAnsi="GHEA Grapalat"/>
          <w:i w:val="0"/>
          <w:sz w:val="24"/>
          <w:szCs w:val="24"/>
        </w:rPr>
        <w:t xml:space="preserve">Ширакская область, </w:t>
      </w:r>
      <w:r w:rsidR="0069507E">
        <w:rPr>
          <w:rFonts w:ascii="GHEA Grapalat" w:hAnsi="GHEA Grapalat"/>
          <w:i w:val="0"/>
          <w:sz w:val="24"/>
          <w:szCs w:val="24"/>
        </w:rPr>
        <w:t xml:space="preserve">С. </w:t>
      </w:r>
      <w:proofErr w:type="spellStart"/>
      <w:r w:rsidR="0069507E">
        <w:rPr>
          <w:rFonts w:ascii="GHEA Grapalat" w:hAnsi="GHEA Grapalat"/>
          <w:i w:val="0"/>
          <w:sz w:val="24"/>
          <w:szCs w:val="24"/>
        </w:rPr>
        <w:t>Аревик</w:t>
      </w:r>
      <w:proofErr w:type="spellEnd"/>
      <w:r w:rsidR="0069507E">
        <w:rPr>
          <w:rFonts w:ascii="GHEA Grapalat" w:hAnsi="GHEA Grapalat"/>
          <w:i w:val="0"/>
          <w:sz w:val="24"/>
          <w:szCs w:val="24"/>
        </w:rPr>
        <w:t>, 1-я ул. 4 квартал</w:t>
      </w:r>
      <w:r w:rsidR="001206DC">
        <w:rPr>
          <w:rFonts w:ascii="GHEA Grapalat" w:hAnsi="GHEA Grapalat"/>
          <w:i w:val="0"/>
          <w:sz w:val="24"/>
          <w:szCs w:val="24"/>
        </w:rPr>
        <w:t xml:space="preserve"> </w:t>
      </w:r>
      <w:r w:rsidR="004C77C7">
        <w:rPr>
          <w:rFonts w:ascii="GHEA Grapalat" w:hAnsi="GHEA Grapalat"/>
          <w:i w:val="0"/>
          <w:sz w:val="24"/>
          <w:szCs w:val="24"/>
        </w:rPr>
        <w:t xml:space="preserve"> </w:t>
      </w:r>
      <w:r w:rsidR="004C77C7">
        <w:rPr>
          <w:rFonts w:ascii="GHEA Grapalat" w:hAnsi="GHEA Grapalat"/>
          <w:i w:val="0"/>
          <w:sz w:val="16"/>
          <w:szCs w:val="16"/>
        </w:rPr>
        <w:t xml:space="preserve"> </w:t>
      </w:r>
      <w:r w:rsidR="004C77C7">
        <w:rPr>
          <w:rFonts w:ascii="GHEA Grapalat" w:hAnsi="GHEA Grapalat"/>
          <w:i w:val="0"/>
          <w:sz w:val="24"/>
          <w:szCs w:val="24"/>
        </w:rPr>
        <w:t>объявляет запрос котировки, который проводится одним этапом.</w:t>
      </w:r>
    </w:p>
    <w:p w14:paraId="65BA5EE0" w14:textId="77777777" w:rsidR="00782D60" w:rsidRPr="00782D60" w:rsidRDefault="004C77C7" w:rsidP="004C77C7">
      <w:pPr>
        <w:pStyle w:val="a3"/>
        <w:widowControl w:val="0"/>
        <w:spacing w:line="240" w:lineRule="auto"/>
        <w:ind w:firstLine="709"/>
        <w:jc w:val="left"/>
        <w:rPr>
          <w:rFonts w:ascii="GHEA Grapalat" w:hAnsi="GHEA Grapalat"/>
          <w:i w:val="0"/>
          <w:spacing w:val="6"/>
          <w:sz w:val="24"/>
          <w:szCs w:val="24"/>
        </w:rPr>
      </w:pPr>
      <w:r w:rsidRPr="009044F1">
        <w:rPr>
          <w:rFonts w:ascii="GHEA Grapalat" w:hAnsi="GHEA Grapalat"/>
          <w:i w:val="0"/>
          <w:sz w:val="24"/>
          <w:szCs w:val="24"/>
        </w:rPr>
        <w:t xml:space="preserve"> </w:t>
      </w:r>
      <w:r w:rsidR="00A20B69"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00A20B69" w:rsidRPr="009044F1">
        <w:rPr>
          <w:rFonts w:ascii="GHEA Grapalat" w:hAnsi="GHEA Grapalat"/>
          <w:i w:val="0"/>
          <w:sz w:val="24"/>
          <w:szCs w:val="24"/>
        </w:rPr>
        <w:t>, в</w:t>
      </w:r>
      <w:r w:rsidR="00782D60">
        <w:rPr>
          <w:rFonts w:ascii="Courier New" w:hAnsi="Courier New" w:cs="Courier New"/>
          <w:i w:val="0"/>
          <w:sz w:val="24"/>
          <w:szCs w:val="24"/>
          <w:lang w:val="en-US"/>
        </w:rPr>
        <w:t> </w:t>
      </w:r>
      <w:r w:rsidR="00A20B69"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00A20B69" w:rsidRPr="00782D60">
        <w:rPr>
          <w:rFonts w:ascii="GHEA Grapalat" w:hAnsi="GHEA Grapalat"/>
          <w:i w:val="0"/>
          <w:spacing w:val="6"/>
          <w:sz w:val="24"/>
          <w:szCs w:val="24"/>
        </w:rPr>
        <w:t xml:space="preserve">порядке будет предложено заключить договор на поставку </w:t>
      </w:r>
    </w:p>
    <w:p w14:paraId="39D6A0BA" w14:textId="77777777" w:rsidR="00341A74" w:rsidRPr="003A1EBB" w:rsidRDefault="004C77C7" w:rsidP="00B46D58">
      <w:pPr>
        <w:pStyle w:val="a3"/>
        <w:widowControl w:val="0"/>
        <w:spacing w:line="240" w:lineRule="auto"/>
        <w:ind w:firstLine="0"/>
        <w:rPr>
          <w:rFonts w:ascii="GHEA Grapalat" w:hAnsi="GHEA Grapalat"/>
          <w:i w:val="0"/>
          <w:sz w:val="24"/>
          <w:szCs w:val="24"/>
        </w:rPr>
      </w:pPr>
      <w:r>
        <w:rPr>
          <w:rFonts w:ascii="GHEA Grapalat" w:hAnsi="GHEA Grapalat"/>
          <w:b/>
          <w:bCs/>
          <w:iCs/>
          <w:highlight w:val="yellow"/>
        </w:rPr>
        <w:t>Пищевых Продуктов</w:t>
      </w:r>
      <w:r>
        <w:rPr>
          <w:rFonts w:ascii="GHEA Grapalat" w:hAnsi="GHEA Grapalat"/>
          <w:iCs/>
          <w:lang w:val="hy-AM"/>
        </w:rPr>
        <w:t xml:space="preserve"> </w:t>
      </w:r>
      <w:r w:rsidR="00782D60">
        <w:rPr>
          <w:rFonts w:ascii="GHEA Grapalat" w:hAnsi="GHEA Grapalat"/>
          <w:i w:val="0"/>
          <w:sz w:val="24"/>
          <w:szCs w:val="24"/>
        </w:rPr>
        <w:t>_ (далее — договор).</w:t>
      </w:r>
    </w:p>
    <w:p w14:paraId="79E0C1E1" w14:textId="77777777" w:rsidR="00311076" w:rsidRPr="003A1EBB" w:rsidRDefault="00782D60" w:rsidP="00B46D58">
      <w:pPr>
        <w:pStyle w:val="a3"/>
        <w:widowControl w:val="0"/>
        <w:spacing w:after="160" w:line="240" w:lineRule="auto"/>
        <w:ind w:left="2835" w:firstLine="0"/>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3A1EBB">
        <w:rPr>
          <w:rFonts w:ascii="GHEA Grapalat" w:hAnsi="GHEA Grapalat"/>
          <w:i w:val="0"/>
          <w:sz w:val="16"/>
          <w:szCs w:val="16"/>
        </w:rPr>
        <w:t xml:space="preserve"> </w:t>
      </w:r>
      <w:r w:rsidRPr="00782D60">
        <w:rPr>
          <w:rFonts w:ascii="GHEA Grapalat" w:hAnsi="GHEA Grapalat"/>
          <w:i w:val="0"/>
          <w:sz w:val="16"/>
          <w:szCs w:val="16"/>
        </w:rPr>
        <w:t>товара</w:t>
      </w:r>
    </w:p>
    <w:p w14:paraId="3E7ACB6D"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7BFD8C2D" w14:textId="77777777" w:rsidR="00D77AD7" w:rsidRDefault="00052084" w:rsidP="00D77AD7">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D77AD7">
        <w:rPr>
          <w:rFonts w:ascii="GHEA Grapalat" w:hAnsi="GHEA Grapalat"/>
          <w:i w:val="0"/>
          <w:sz w:val="24"/>
          <w:szCs w:val="24"/>
        </w:rPr>
        <w:t xml:space="preserve">Условия предъявляемые к лицам, не имеющим права на участие в  данной процедуре, а также участникам, установлены приглашением на настоящую процедуру. </w:t>
      </w:r>
    </w:p>
    <w:p w14:paraId="48F7A44A" w14:textId="77777777" w:rsidR="00D77AD7" w:rsidRDefault="00D77AD7" w:rsidP="00D77AD7">
      <w:pPr>
        <w:pStyle w:val="a3"/>
        <w:widowControl w:val="0"/>
        <w:spacing w:after="160" w:line="240" w:lineRule="auto"/>
        <w:ind w:firstLine="567"/>
        <w:rPr>
          <w:rFonts w:ascii="GHEA Grapalat" w:hAnsi="GHEA Grapalat"/>
          <w:i w:val="0"/>
          <w:sz w:val="24"/>
          <w:szCs w:val="24"/>
        </w:rPr>
      </w:pPr>
      <w:r>
        <w:rPr>
          <w:rFonts w:ascii="GHEA Grapalat" w:hAnsi="GHEA Grapalat"/>
          <w:i w:val="0"/>
          <w:sz w:val="24"/>
          <w:szCs w:val="24"/>
        </w:rPr>
        <w:t>Отобранный участник определяется из числа участников, подавших заявки, оцененные удовлетворительно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14:paraId="7D4EA43C" w14:textId="77777777" w:rsidR="00D77AD7" w:rsidRDefault="00D77AD7" w:rsidP="00D77AD7">
      <w:pPr>
        <w:pStyle w:val="a3"/>
        <w:widowControl w:val="0"/>
        <w:spacing w:after="160" w:line="240" w:lineRule="auto"/>
        <w:ind w:firstLine="567"/>
        <w:rPr>
          <w:rFonts w:ascii="GHEA Grapalat" w:hAnsi="GHEA Grapalat"/>
          <w:i w:val="0"/>
          <w:spacing w:val="-6"/>
          <w:sz w:val="24"/>
          <w:szCs w:val="24"/>
        </w:rPr>
      </w:pPr>
      <w:r>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ourier New" w:hAnsi="Courier New" w:cs="Courier New"/>
          <w:i w:val="0"/>
          <w:spacing w:val="-6"/>
          <w:sz w:val="24"/>
          <w:szCs w:val="24"/>
          <w:lang w:val="en-US"/>
        </w:rPr>
        <w:t> </w:t>
      </w:r>
      <w:r>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6B89C2DE" w14:textId="4CFF8C9B" w:rsidR="003F6ED1" w:rsidRPr="000F11E5" w:rsidRDefault="003F6ED1" w:rsidP="00D77AD7">
      <w:pPr>
        <w:pStyle w:val="a3"/>
        <w:widowControl w:val="0"/>
        <w:spacing w:after="160"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14:paraId="1F05BA0F" w14:textId="074CA843" w:rsidR="003F6ED1" w:rsidRPr="000F11E5" w:rsidRDefault="0069507E" w:rsidP="004C77C7">
      <w:pPr>
        <w:pStyle w:val="a3"/>
        <w:widowControl w:val="0"/>
        <w:spacing w:line="240" w:lineRule="auto"/>
        <w:ind w:firstLine="0"/>
        <w:rPr>
          <w:rFonts w:ascii="GHEA Grapalat" w:hAnsi="GHEA Grapalat"/>
          <w:i w:val="0"/>
          <w:sz w:val="24"/>
          <w:szCs w:val="24"/>
        </w:rPr>
      </w:pPr>
      <w:r>
        <w:rPr>
          <w:rFonts w:ascii="GHEA Grapalat" w:hAnsi="GHEA Grapalat"/>
          <w:i w:val="0"/>
          <w:sz w:val="24"/>
          <w:szCs w:val="24"/>
        </w:rPr>
        <w:lastRenderedPageBreak/>
        <w:t xml:space="preserve">С. </w:t>
      </w:r>
      <w:proofErr w:type="spellStart"/>
      <w:r>
        <w:rPr>
          <w:rFonts w:ascii="GHEA Grapalat" w:hAnsi="GHEA Grapalat"/>
          <w:i w:val="0"/>
          <w:sz w:val="24"/>
          <w:szCs w:val="24"/>
        </w:rPr>
        <w:t>Аревик</w:t>
      </w:r>
      <w:proofErr w:type="spellEnd"/>
      <w:r>
        <w:rPr>
          <w:rFonts w:ascii="GHEA Grapalat" w:hAnsi="GHEA Grapalat"/>
          <w:i w:val="0"/>
          <w:sz w:val="24"/>
          <w:szCs w:val="24"/>
        </w:rPr>
        <w:t>, 1-я ул. 4 квартал</w:t>
      </w:r>
      <w:r w:rsidR="0050782A">
        <w:rPr>
          <w:rFonts w:ascii="GHEA Grapalat" w:hAnsi="GHEA Grapalat"/>
          <w:i w:val="0"/>
          <w:sz w:val="24"/>
          <w:szCs w:val="24"/>
        </w:rPr>
        <w:t xml:space="preserve">  </w:t>
      </w:r>
      <w:r w:rsidR="0050782A">
        <w:rPr>
          <w:rFonts w:ascii="GHEA Grapalat" w:hAnsi="GHEA Grapalat"/>
          <w:i w:val="0"/>
          <w:sz w:val="16"/>
          <w:szCs w:val="16"/>
        </w:rPr>
        <w:t xml:space="preserve"> </w:t>
      </w:r>
      <w:r w:rsidR="003F6ED1" w:rsidRPr="000F0CA8">
        <w:rPr>
          <w:rFonts w:ascii="GHEA Grapalat" w:hAnsi="GHEA Grapalat"/>
          <w:i w:val="0"/>
          <w:sz w:val="24"/>
          <w:szCs w:val="24"/>
        </w:rPr>
        <w:t xml:space="preserve">в документарной форме, до </w:t>
      </w:r>
      <w:r w:rsidR="00587BF6">
        <w:rPr>
          <w:rFonts w:ascii="GHEA Grapalat" w:hAnsi="GHEA Grapalat"/>
          <w:i w:val="0"/>
          <w:sz w:val="24"/>
          <w:szCs w:val="24"/>
          <w:lang w:val="hy-AM"/>
        </w:rPr>
        <w:t>10։00</w:t>
      </w:r>
      <w:r w:rsidR="000A2D07" w:rsidRPr="000A2D07">
        <w:rPr>
          <w:rFonts w:ascii="GHEA Grapalat" w:hAnsi="GHEA Grapalat"/>
          <w:i w:val="0"/>
          <w:sz w:val="24"/>
          <w:szCs w:val="24"/>
        </w:rPr>
        <w:t xml:space="preserve"> </w:t>
      </w:r>
      <w:r w:rsidR="003F6ED1" w:rsidRPr="000F0CA8">
        <w:rPr>
          <w:rFonts w:ascii="GHEA Grapalat" w:hAnsi="GHEA Grapalat"/>
          <w:i w:val="0"/>
          <w:sz w:val="24"/>
          <w:szCs w:val="24"/>
        </w:rPr>
        <w:t xml:space="preserve">часов </w:t>
      </w:r>
      <w:r w:rsidR="00E4354F">
        <w:rPr>
          <w:rFonts w:ascii="GHEA Grapalat" w:hAnsi="GHEA Grapalat"/>
          <w:i w:val="0"/>
          <w:sz w:val="24"/>
          <w:szCs w:val="24"/>
          <w:lang w:val="hy-AM"/>
        </w:rPr>
        <w:t>7</w:t>
      </w:r>
      <w:r w:rsidR="003F6ED1"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14:paraId="39BF8B38" w14:textId="79EC3364" w:rsidR="003F6ED1" w:rsidRPr="000F11E5" w:rsidRDefault="003F6ED1" w:rsidP="001516B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69507E">
        <w:rPr>
          <w:rFonts w:ascii="GHEA Grapalat" w:hAnsi="GHEA Grapalat"/>
          <w:i w:val="0"/>
          <w:iCs/>
          <w:sz w:val="24"/>
          <w:szCs w:val="24"/>
        </w:rPr>
        <w:t xml:space="preserve">С. </w:t>
      </w:r>
      <w:proofErr w:type="spellStart"/>
      <w:r w:rsidR="0069507E">
        <w:rPr>
          <w:rFonts w:ascii="GHEA Grapalat" w:hAnsi="GHEA Grapalat"/>
          <w:i w:val="0"/>
          <w:iCs/>
          <w:sz w:val="24"/>
          <w:szCs w:val="24"/>
        </w:rPr>
        <w:t>Аревик</w:t>
      </w:r>
      <w:proofErr w:type="spellEnd"/>
      <w:r w:rsidR="0069507E">
        <w:rPr>
          <w:rFonts w:ascii="GHEA Grapalat" w:hAnsi="GHEA Grapalat"/>
          <w:i w:val="0"/>
          <w:iCs/>
          <w:sz w:val="24"/>
          <w:szCs w:val="24"/>
        </w:rPr>
        <w:t>, 1-я ул. 4 квартал</w:t>
      </w:r>
      <w:r w:rsidR="001206DC" w:rsidRPr="001206DC">
        <w:rPr>
          <w:rFonts w:ascii="GHEA Grapalat" w:hAnsi="GHEA Grapalat"/>
          <w:i w:val="0"/>
          <w:iCs/>
          <w:sz w:val="24"/>
          <w:szCs w:val="24"/>
        </w:rPr>
        <w:t xml:space="preserve">  </w:t>
      </w:r>
      <w:r w:rsidR="00587BF6">
        <w:rPr>
          <w:rFonts w:ascii="GHEA Grapalat" w:hAnsi="GHEA Grapalat"/>
          <w:i w:val="0"/>
          <w:iCs/>
          <w:sz w:val="24"/>
          <w:szCs w:val="24"/>
          <w:u w:val="single"/>
          <w:lang w:val="hy-AM"/>
        </w:rPr>
        <w:t>10։00</w:t>
      </w:r>
      <w:r w:rsidR="004030EC">
        <w:rPr>
          <w:rFonts w:ascii="GHEA Grapalat" w:hAnsi="GHEA Grapalat"/>
          <w:i w:val="0"/>
          <w:iCs/>
          <w:sz w:val="24"/>
          <w:szCs w:val="24"/>
          <w:u w:val="single"/>
          <w:lang w:val="hy-AM"/>
        </w:rPr>
        <w:t xml:space="preserve"> </w:t>
      </w:r>
      <w:r>
        <w:rPr>
          <w:rFonts w:ascii="GHEA Grapalat" w:hAnsi="GHEA Grapalat"/>
          <w:i w:val="0"/>
          <w:sz w:val="24"/>
          <w:szCs w:val="24"/>
        </w:rPr>
        <w:t>часов "</w:t>
      </w:r>
      <w:r w:rsidR="00587BF6">
        <w:rPr>
          <w:rFonts w:ascii="GHEA Grapalat" w:hAnsi="GHEA Grapalat"/>
          <w:i w:val="0"/>
          <w:sz w:val="24"/>
          <w:szCs w:val="24"/>
          <w:lang w:val="hy-AM"/>
        </w:rPr>
        <w:t>19</w:t>
      </w:r>
      <w:r>
        <w:rPr>
          <w:rFonts w:ascii="GHEA Grapalat" w:hAnsi="GHEA Grapalat"/>
          <w:i w:val="0"/>
          <w:sz w:val="24"/>
          <w:szCs w:val="24"/>
        </w:rPr>
        <w:t>" "</w:t>
      </w:r>
      <w:r w:rsidR="00587BF6">
        <w:rPr>
          <w:rFonts w:ascii="GHEA Grapalat" w:hAnsi="GHEA Grapalat"/>
          <w:i w:val="0"/>
          <w:sz w:val="24"/>
          <w:szCs w:val="24"/>
          <w:lang w:val="hy-AM"/>
        </w:rPr>
        <w:t>12</w:t>
      </w:r>
      <w:r>
        <w:rPr>
          <w:rFonts w:ascii="GHEA Grapalat" w:hAnsi="GHEA Grapalat"/>
          <w:i w:val="0"/>
          <w:sz w:val="24"/>
          <w:szCs w:val="24"/>
        </w:rPr>
        <w:t>" "</w:t>
      </w:r>
      <w:r w:rsidR="001F1C65">
        <w:rPr>
          <w:rFonts w:ascii="GHEA Grapalat" w:hAnsi="GHEA Grapalat"/>
          <w:i w:val="0"/>
          <w:sz w:val="24"/>
          <w:szCs w:val="24"/>
          <w:lang w:val="hy-AM"/>
        </w:rPr>
        <w:t>2025</w:t>
      </w:r>
      <w:r>
        <w:rPr>
          <w:rFonts w:ascii="GHEA Grapalat" w:hAnsi="GHEA Grapalat"/>
          <w:i w:val="0"/>
          <w:sz w:val="24"/>
          <w:szCs w:val="24"/>
        </w:rPr>
        <w:t>".</w:t>
      </w:r>
    </w:p>
    <w:p w14:paraId="044CBEE9" w14:textId="77777777" w:rsidR="002C09AA" w:rsidRPr="001B32D9" w:rsidRDefault="002C09AA" w:rsidP="002C09AA">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F44A2C6" w14:textId="77777777"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57254D43" w14:textId="276F373D" w:rsidR="00E4354F" w:rsidRDefault="00D77AD7" w:rsidP="00E4354F">
      <w:pPr>
        <w:pStyle w:val="a3"/>
        <w:widowControl w:val="0"/>
        <w:spacing w:line="240" w:lineRule="auto"/>
        <w:ind w:firstLine="0"/>
        <w:rPr>
          <w:rFonts w:ascii="GHEA Grapalat" w:hAnsi="GHEA Grapalat"/>
          <w:i w:val="0"/>
          <w:iCs/>
          <w:sz w:val="32"/>
          <w:szCs w:val="32"/>
        </w:rPr>
      </w:pPr>
      <w:r>
        <w:rPr>
          <w:rFonts w:ascii="GHEA Grapalat" w:hAnsi="GHEA Grapalat"/>
          <w:i w:val="0"/>
          <w:iCs/>
          <w:sz w:val="24"/>
          <w:szCs w:val="24"/>
        </w:rPr>
        <w:t>Арман Петросян</w:t>
      </w:r>
      <w:r w:rsidR="00E4354F">
        <w:rPr>
          <w:rFonts w:ascii="Cambria Math" w:hAnsi="Cambria Math"/>
          <w:i w:val="0"/>
          <w:iCs/>
          <w:sz w:val="24"/>
          <w:szCs w:val="24"/>
          <w:lang w:val="hy-AM"/>
        </w:rPr>
        <w:t>․</w:t>
      </w:r>
      <w:r w:rsidR="00E4354F">
        <w:rPr>
          <w:rFonts w:ascii="GHEA Grapalat" w:hAnsi="GHEA Grapalat"/>
          <w:i w:val="0"/>
          <w:iCs/>
          <w:sz w:val="24"/>
          <w:szCs w:val="24"/>
        </w:rPr>
        <w:t xml:space="preserve"> </w:t>
      </w:r>
    </w:p>
    <w:p w14:paraId="4D11DA2E" w14:textId="18E1460B" w:rsidR="00E4354F" w:rsidRDefault="00E4354F" w:rsidP="00E4354F">
      <w:pPr>
        <w:pStyle w:val="a3"/>
        <w:widowControl w:val="0"/>
        <w:spacing w:after="160" w:line="240" w:lineRule="auto"/>
        <w:ind w:left="1701" w:firstLine="0"/>
        <w:jc w:val="left"/>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i w:val="0"/>
          <w:iCs/>
          <w:lang w:val="hy-AM"/>
        </w:rPr>
        <w:t xml:space="preserve">+374 </w:t>
      </w:r>
      <w:r w:rsidR="00D77AD7">
        <w:rPr>
          <w:rFonts w:ascii="GHEA Grapalat" w:hAnsi="GHEA Grapalat"/>
          <w:i w:val="0"/>
          <w:iCs/>
        </w:rPr>
        <w:t>44</w:t>
      </w:r>
      <w:r>
        <w:rPr>
          <w:rFonts w:ascii="GHEA Grapalat" w:hAnsi="GHEA Grapalat"/>
          <w:i w:val="0"/>
          <w:iCs/>
          <w:lang w:val="hy-AM"/>
        </w:rPr>
        <w:t xml:space="preserve"> 99 33 31</w:t>
      </w:r>
    </w:p>
    <w:p w14:paraId="40EC048E" w14:textId="77777777" w:rsidR="00E4354F" w:rsidRDefault="00E4354F" w:rsidP="00E4354F">
      <w:pPr>
        <w:pStyle w:val="a3"/>
        <w:widowControl w:val="0"/>
        <w:spacing w:after="160" w:line="240" w:lineRule="auto"/>
        <w:ind w:left="1701" w:firstLine="0"/>
        <w:jc w:val="left"/>
        <w:rPr>
          <w:rFonts w:ascii="GHEA Grapalat" w:hAnsi="GHEA Grapalat"/>
          <w:i w:val="0"/>
          <w:iCs/>
          <w:sz w:val="24"/>
          <w:szCs w:val="24"/>
          <w:u w:val="single"/>
        </w:rPr>
      </w:pPr>
      <w:r>
        <w:rPr>
          <w:rFonts w:ascii="GHEA Grapalat" w:hAnsi="GHEA Grapalat"/>
          <w:i w:val="0"/>
          <w:sz w:val="24"/>
          <w:szCs w:val="24"/>
        </w:rPr>
        <w:t xml:space="preserve">Электронная почта </w:t>
      </w:r>
      <w:hyperlink r:id="rId8" w:history="1">
        <w:r>
          <w:rPr>
            <w:rStyle w:val="a9"/>
            <w:rFonts w:ascii="GHEA Grapalat" w:hAnsi="GHEA Grapalat"/>
            <w:i w:val="0"/>
            <w:iCs/>
            <w:lang w:val="af-ZA"/>
          </w:rPr>
          <w:t>smartbidcons@gmail.com</w:t>
        </w:r>
      </w:hyperlink>
    </w:p>
    <w:p w14:paraId="3977A05D" w14:textId="13EA549F" w:rsidR="00915A97" w:rsidRPr="00E4354F" w:rsidRDefault="00E4354F" w:rsidP="00E4354F">
      <w:pPr>
        <w:pStyle w:val="a3"/>
        <w:widowControl w:val="0"/>
        <w:spacing w:after="160" w:line="240" w:lineRule="auto"/>
        <w:rPr>
          <w:rFonts w:ascii="GHEA Grapalat" w:hAnsi="GHEA Grapalat"/>
          <w:i w:val="0"/>
          <w:iCs/>
          <w:sz w:val="16"/>
          <w:szCs w:val="16"/>
        </w:rPr>
      </w:pPr>
      <w:r w:rsidRPr="00E4354F">
        <w:rPr>
          <w:rFonts w:ascii="GHEA Grapalat" w:hAnsi="GHEA Grapalat"/>
          <w:i w:val="0"/>
          <w:iCs/>
          <w:sz w:val="24"/>
          <w:szCs w:val="24"/>
        </w:rPr>
        <w:t xml:space="preserve">Заказчик </w:t>
      </w:r>
      <w:r w:rsidRPr="00E4354F">
        <w:rPr>
          <w:rFonts w:ascii="GHEA Grapalat" w:hAnsi="GHEA Grapalat"/>
          <w:i w:val="0"/>
          <w:iCs/>
          <w:spacing w:val="6"/>
          <w:sz w:val="24"/>
          <w:szCs w:val="24"/>
          <w:lang w:val="hy-AM"/>
        </w:rPr>
        <w:t>«</w:t>
      </w:r>
      <w:r w:rsidR="0069507E">
        <w:rPr>
          <w:rFonts w:ascii="GHEA Grapalat" w:hAnsi="GHEA Grapalat"/>
          <w:i w:val="0"/>
          <w:iCs/>
          <w:sz w:val="24"/>
          <w:szCs w:val="24"/>
          <w:lang w:val="hy-AM"/>
        </w:rPr>
        <w:t>АРЕВИКСКАЯ СРЕДНЯЯ ШКОЛА</w:t>
      </w:r>
      <w:r w:rsidRPr="00E4354F">
        <w:rPr>
          <w:rFonts w:ascii="GHEA Grapalat" w:hAnsi="GHEA Grapalat"/>
          <w:i w:val="0"/>
          <w:iCs/>
          <w:sz w:val="24"/>
          <w:szCs w:val="24"/>
          <w:lang w:val="hy-AM"/>
        </w:rPr>
        <w:t>» , ГНКО</w:t>
      </w:r>
      <w:r w:rsidRPr="00E4354F">
        <w:rPr>
          <w:rFonts w:ascii="GHEA Grapalat" w:hAnsi="GHEA Grapalat" w:cs="Sylfaen"/>
          <w:b/>
          <w:i w:val="0"/>
          <w:iCs/>
          <w:sz w:val="24"/>
          <w:szCs w:val="24"/>
        </w:rPr>
        <w:t xml:space="preserve"> </w:t>
      </w:r>
      <w:r w:rsidR="00915A97" w:rsidRPr="00E4354F">
        <w:rPr>
          <w:rFonts w:ascii="GHEA Grapalat" w:hAnsi="GHEA Grapalat" w:cs="Sylfaen"/>
          <w:b/>
          <w:i w:val="0"/>
          <w:iCs/>
        </w:rPr>
        <w:br w:type="page"/>
      </w:r>
    </w:p>
    <w:p w14:paraId="3D4FF563" w14:textId="77777777"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089D0C56" w14:textId="5F6A6105" w:rsidR="00096865" w:rsidRPr="009044F1" w:rsidRDefault="005D7731" w:rsidP="00E4611C">
      <w:pPr>
        <w:pStyle w:val="aa"/>
        <w:widowControl w:val="0"/>
        <w:spacing w:after="160"/>
        <w:ind w:firstLine="567"/>
        <w:jc w:val="right"/>
        <w:rPr>
          <w:rFonts w:ascii="GHEA Grapalat" w:hAnsi="GHEA Grapalat"/>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587BF6">
        <w:rPr>
          <w:rFonts w:ascii="GHEA Grapalat" w:hAnsi="GHEA Grapalat"/>
          <w:i/>
        </w:rPr>
        <w:t>SHMAMD-GH-APDZB-26/01</w:t>
      </w:r>
      <w:r w:rsidR="00096865" w:rsidRPr="009044F1">
        <w:rPr>
          <w:rFonts w:ascii="GHEA Grapalat" w:hAnsi="GHEA Grapalat"/>
          <w:i/>
        </w:rPr>
        <w:t xml:space="preserve"> </w:t>
      </w:r>
      <w:r w:rsidR="001B32D9" w:rsidRPr="001B32D9">
        <w:rPr>
          <w:rFonts w:ascii="GHEA Grapalat" w:hAnsi="GHEA Grapalat" w:cs="Times Armenian"/>
          <w:i/>
        </w:rPr>
        <w:br/>
      </w:r>
      <w:r w:rsidR="00E4354F">
        <w:rPr>
          <w:rFonts w:ascii="GHEA Grapalat" w:hAnsi="GHEA Grapalat"/>
          <w:i/>
        </w:rPr>
        <w:t xml:space="preserve">№ 1 от </w:t>
      </w:r>
      <w:r w:rsidR="00003634">
        <w:rPr>
          <w:rFonts w:ascii="GHEA Grapalat" w:hAnsi="GHEA Grapalat"/>
          <w:i/>
          <w:lang w:val="hy-AM"/>
        </w:rPr>
        <w:t>12</w:t>
      </w:r>
      <w:r w:rsidR="008B18F7" w:rsidRPr="008B18F7">
        <w:rPr>
          <w:rFonts w:ascii="GHEA Grapalat" w:hAnsi="GHEA Grapalat"/>
          <w:i/>
        </w:rPr>
        <w:t>.</w:t>
      </w:r>
      <w:r w:rsidR="00003634">
        <w:rPr>
          <w:rFonts w:ascii="GHEA Grapalat" w:hAnsi="GHEA Grapalat"/>
          <w:i/>
          <w:lang w:val="hy-AM"/>
        </w:rPr>
        <w:t>12</w:t>
      </w:r>
      <w:r w:rsidR="00E4354F">
        <w:rPr>
          <w:rFonts w:ascii="GHEA Grapalat" w:hAnsi="GHEA Grapalat"/>
          <w:i/>
        </w:rPr>
        <w:t xml:space="preserve"> 202</w:t>
      </w:r>
      <w:r w:rsidR="00D77AD7">
        <w:rPr>
          <w:rFonts w:ascii="GHEA Grapalat" w:hAnsi="GHEA Grapalat"/>
          <w:i/>
        </w:rPr>
        <w:t>5</w:t>
      </w:r>
      <w:r w:rsidR="00E4354F">
        <w:rPr>
          <w:rFonts w:ascii="GHEA Grapalat" w:hAnsi="GHEA Grapalat"/>
          <w:i/>
        </w:rPr>
        <w:t>г</w:t>
      </w:r>
      <w:r w:rsidR="00096865" w:rsidRPr="009044F1">
        <w:rPr>
          <w:rFonts w:ascii="GHEA Grapalat" w:hAnsi="GHEA Grapalat"/>
          <w:i/>
        </w:rPr>
        <w:t>.</w:t>
      </w:r>
    </w:p>
    <w:p w14:paraId="0BEEFB90" w14:textId="77777777" w:rsidR="00096865" w:rsidRPr="003A1EBB" w:rsidRDefault="00096865" w:rsidP="00B46D58">
      <w:pPr>
        <w:pStyle w:val="aa"/>
        <w:widowControl w:val="0"/>
        <w:spacing w:after="160"/>
        <w:ind w:right="-7" w:firstLine="567"/>
        <w:jc w:val="center"/>
        <w:rPr>
          <w:rFonts w:ascii="GHEA Grapalat" w:hAnsi="GHEA Grapalat"/>
        </w:rPr>
      </w:pPr>
    </w:p>
    <w:p w14:paraId="6A357F41" w14:textId="77777777" w:rsidR="000763E5" w:rsidRPr="003A1EBB" w:rsidRDefault="000763E5" w:rsidP="00B46D58">
      <w:pPr>
        <w:pStyle w:val="aa"/>
        <w:widowControl w:val="0"/>
        <w:spacing w:after="160"/>
        <w:ind w:right="-7" w:firstLine="567"/>
        <w:jc w:val="center"/>
        <w:rPr>
          <w:rFonts w:ascii="GHEA Grapalat" w:hAnsi="GHEA Grapalat"/>
        </w:rPr>
      </w:pPr>
    </w:p>
    <w:p w14:paraId="215FC671" w14:textId="316AE016" w:rsidR="00E4354F" w:rsidRDefault="00E4354F" w:rsidP="00E4354F">
      <w:pPr>
        <w:pStyle w:val="aa"/>
        <w:widowControl w:val="0"/>
        <w:spacing w:after="160"/>
        <w:ind w:right="-7" w:firstLine="567"/>
        <w:jc w:val="center"/>
        <w:rPr>
          <w:rFonts w:ascii="GHEA Grapalat" w:hAnsi="GHEA Grapalat"/>
          <w:iCs/>
        </w:rPr>
      </w:pPr>
      <w:r>
        <w:rPr>
          <w:rFonts w:ascii="GHEA Grapalat" w:hAnsi="GHEA Grapalat"/>
          <w:lang w:val="hy-AM"/>
        </w:rPr>
        <w:t>«</w:t>
      </w:r>
      <w:r w:rsidR="0069507E">
        <w:rPr>
          <w:rFonts w:ascii="GHEA Grapalat" w:hAnsi="GHEA Grapalat"/>
          <w:iCs/>
          <w:lang w:val="hy-AM"/>
        </w:rPr>
        <w:t>АРЕВИКСКАЯ СРЕДНЯЯ ШКОЛА</w:t>
      </w:r>
      <w:r>
        <w:rPr>
          <w:rFonts w:ascii="GHEA Grapalat" w:hAnsi="GHEA Grapalat"/>
          <w:iCs/>
          <w:lang w:val="hy-AM"/>
        </w:rPr>
        <w:t>»  ГНКО</w:t>
      </w:r>
    </w:p>
    <w:p w14:paraId="724CB11E" w14:textId="77777777" w:rsidR="00E4354F" w:rsidRDefault="00E4354F" w:rsidP="00E4354F">
      <w:pPr>
        <w:pStyle w:val="aa"/>
        <w:widowControl w:val="0"/>
        <w:spacing w:after="160"/>
        <w:ind w:right="-7" w:firstLine="567"/>
        <w:jc w:val="center"/>
        <w:rPr>
          <w:rFonts w:ascii="GHEA Grapalat" w:hAnsi="GHEA Grapalat"/>
        </w:rPr>
      </w:pPr>
    </w:p>
    <w:p w14:paraId="0333C476" w14:textId="77777777" w:rsidR="00E4354F" w:rsidRDefault="00E4354F" w:rsidP="00E4354F">
      <w:pPr>
        <w:pStyle w:val="aa"/>
        <w:widowControl w:val="0"/>
        <w:spacing w:after="160"/>
        <w:ind w:right="-7" w:firstLine="567"/>
        <w:jc w:val="center"/>
        <w:rPr>
          <w:rFonts w:ascii="GHEA Grapalat" w:hAnsi="GHEA Grapalat"/>
        </w:rPr>
      </w:pPr>
    </w:p>
    <w:p w14:paraId="7404A061" w14:textId="77777777" w:rsidR="00E4354F" w:rsidRDefault="00E4354F" w:rsidP="00E4354F">
      <w:pPr>
        <w:pStyle w:val="aa"/>
        <w:widowControl w:val="0"/>
        <w:spacing w:after="160"/>
        <w:ind w:right="-7" w:firstLine="567"/>
        <w:jc w:val="center"/>
        <w:rPr>
          <w:rFonts w:ascii="GHEA Grapalat" w:hAnsi="GHEA Grapalat"/>
        </w:rPr>
      </w:pPr>
    </w:p>
    <w:p w14:paraId="7089AE50" w14:textId="77777777" w:rsidR="00E4354F" w:rsidRDefault="00E4354F" w:rsidP="00E4354F">
      <w:pPr>
        <w:pStyle w:val="aa"/>
        <w:widowControl w:val="0"/>
        <w:spacing w:after="160"/>
        <w:ind w:right="-7" w:firstLine="567"/>
        <w:jc w:val="center"/>
        <w:rPr>
          <w:rFonts w:ascii="GHEA Grapalat" w:hAnsi="GHEA Grapalat" w:cs="Sylfaen"/>
        </w:rPr>
      </w:pPr>
      <w:r>
        <w:rPr>
          <w:rFonts w:ascii="GHEA Grapalat" w:hAnsi="GHEA Grapalat"/>
        </w:rPr>
        <w:t>ПРИГЛАШЕНИЕ</w:t>
      </w:r>
    </w:p>
    <w:p w14:paraId="6CF11464" w14:textId="77777777" w:rsidR="00E4354F" w:rsidRDefault="00E4354F" w:rsidP="00E4354F">
      <w:pPr>
        <w:pStyle w:val="aa"/>
        <w:widowControl w:val="0"/>
        <w:spacing w:after="160"/>
        <w:ind w:right="-7" w:firstLine="567"/>
        <w:jc w:val="center"/>
        <w:rPr>
          <w:rFonts w:ascii="GHEA Grapalat" w:hAnsi="GHEA Grapalat" w:cs="Sylfaen"/>
        </w:rPr>
      </w:pPr>
    </w:p>
    <w:p w14:paraId="77A83EBB" w14:textId="77777777" w:rsidR="00E4354F" w:rsidRDefault="00E4354F" w:rsidP="00E4354F">
      <w:pPr>
        <w:pStyle w:val="aa"/>
        <w:widowControl w:val="0"/>
        <w:spacing w:after="160"/>
        <w:ind w:right="-7" w:firstLine="567"/>
        <w:jc w:val="center"/>
        <w:rPr>
          <w:rFonts w:ascii="GHEA Grapalat" w:hAnsi="GHEA Grapalat" w:cs="Sylfaen"/>
        </w:rPr>
      </w:pPr>
    </w:p>
    <w:p w14:paraId="0C7B7643" w14:textId="25FDDA27" w:rsidR="00E4354F" w:rsidRDefault="00E4354F" w:rsidP="00E4354F">
      <w:pPr>
        <w:pStyle w:val="aa"/>
        <w:widowControl w:val="0"/>
        <w:spacing w:after="160"/>
        <w:ind w:right="-7" w:firstLine="567"/>
        <w:jc w:val="center"/>
        <w:rPr>
          <w:rFonts w:ascii="GHEA Grapalat" w:hAnsi="GHEA Grapalat"/>
          <w:iCs/>
        </w:rPr>
      </w:pPr>
      <w:r>
        <w:rPr>
          <w:rFonts w:ascii="GHEA Grapalat" w:hAnsi="GHEA Grapalat"/>
        </w:rPr>
        <w:t xml:space="preserve">НА ЗАПРОСА КОТИРОВКИ, ОБЪЯВЛЕННЫЙ С ЦЕЛЬЮ ПРИОБРЕТЕНИЯ </w:t>
      </w:r>
      <w:r>
        <w:rPr>
          <w:rFonts w:ascii="GHEA Grapalat" w:hAnsi="GHEA Grapalat"/>
          <w:lang w:val="hy-AM"/>
        </w:rPr>
        <w:t>«</w:t>
      </w:r>
      <w:r>
        <w:rPr>
          <w:rFonts w:ascii="GHEA Grapalat" w:hAnsi="GHEA Grapalat"/>
          <w:iCs/>
        </w:rPr>
        <w:t>ПИЩЕВЫХ ПРОДУКТОВ</w:t>
      </w:r>
      <w:r>
        <w:rPr>
          <w:rFonts w:ascii="GHEA Grapalat" w:hAnsi="GHEA Grapalat"/>
          <w:iCs/>
          <w:lang w:val="hy-AM"/>
        </w:rPr>
        <w:t xml:space="preserve">» </w:t>
      </w:r>
      <w:r>
        <w:rPr>
          <w:rFonts w:ascii="GHEA Grapalat" w:hAnsi="GHEA Grapalat"/>
        </w:rPr>
        <w:t xml:space="preserve">ДЛЯ НУЖД </w:t>
      </w:r>
      <w:r>
        <w:rPr>
          <w:rFonts w:ascii="GHEA Grapalat" w:hAnsi="GHEA Grapalat"/>
          <w:lang w:val="hy-AM"/>
        </w:rPr>
        <w:t>«</w:t>
      </w:r>
      <w:r w:rsidR="0069507E">
        <w:rPr>
          <w:rFonts w:ascii="GHEA Grapalat" w:hAnsi="GHEA Grapalat"/>
          <w:iCs/>
          <w:lang w:val="hy-AM"/>
        </w:rPr>
        <w:t>АРЕВИКСКАЯ СРЕДНЯЯ ШКОЛА</w:t>
      </w:r>
      <w:r>
        <w:rPr>
          <w:rFonts w:ascii="GHEA Grapalat" w:hAnsi="GHEA Grapalat"/>
          <w:iCs/>
          <w:lang w:val="hy-AM"/>
        </w:rPr>
        <w:t>»  ГНКО</w:t>
      </w:r>
    </w:p>
    <w:p w14:paraId="77749239" w14:textId="77777777" w:rsidR="00CE0D95" w:rsidRPr="009044F1" w:rsidRDefault="00CE0D95" w:rsidP="00B46D58">
      <w:pPr>
        <w:pStyle w:val="aa"/>
        <w:widowControl w:val="0"/>
        <w:spacing w:after="160"/>
        <w:ind w:right="-7" w:firstLine="567"/>
        <w:jc w:val="center"/>
        <w:rPr>
          <w:rFonts w:ascii="GHEA Grapalat" w:hAnsi="GHEA Grapalat"/>
        </w:rPr>
      </w:pPr>
    </w:p>
    <w:p w14:paraId="4E1A8327" w14:textId="77777777" w:rsidR="00CE0D95" w:rsidRPr="009044F1" w:rsidRDefault="00CE0D95" w:rsidP="00B46D58">
      <w:pPr>
        <w:pStyle w:val="aa"/>
        <w:widowControl w:val="0"/>
        <w:spacing w:after="160"/>
        <w:ind w:right="-7" w:firstLine="567"/>
        <w:jc w:val="center"/>
        <w:rPr>
          <w:rFonts w:ascii="GHEA Grapalat" w:hAnsi="GHEA Grapalat"/>
        </w:rPr>
      </w:pPr>
    </w:p>
    <w:p w14:paraId="6A263F1D" w14:textId="77777777" w:rsidR="000763E5" w:rsidRDefault="000763E5" w:rsidP="00B46D58">
      <w:pPr>
        <w:rPr>
          <w:rFonts w:ascii="GHEA Grapalat" w:hAnsi="GHEA Grapalat"/>
        </w:rPr>
      </w:pPr>
      <w:r>
        <w:rPr>
          <w:rFonts w:ascii="GHEA Grapalat" w:hAnsi="GHEA Grapalat"/>
        </w:rPr>
        <w:br w:type="page"/>
      </w:r>
    </w:p>
    <w:p w14:paraId="58503478"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7F9BFE1" w14:textId="77777777" w:rsidR="00984BDB" w:rsidRPr="009044F1" w:rsidRDefault="00984BDB" w:rsidP="00B46D58">
      <w:pPr>
        <w:widowControl w:val="0"/>
        <w:spacing w:after="160"/>
        <w:ind w:firstLine="567"/>
        <w:jc w:val="both"/>
        <w:rPr>
          <w:rFonts w:ascii="GHEA Grapalat" w:hAnsi="GHEA Grapalat"/>
          <w:i/>
        </w:rPr>
      </w:pPr>
    </w:p>
    <w:p w14:paraId="6342DDDF"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1746AAA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0D0C8436" w14:textId="77777777" w:rsidR="00160AE4" w:rsidRPr="009044F1" w:rsidRDefault="00160AE4" w:rsidP="00B46D58">
      <w:pPr>
        <w:widowControl w:val="0"/>
        <w:spacing w:after="160"/>
        <w:ind w:firstLine="567"/>
        <w:jc w:val="center"/>
        <w:rPr>
          <w:rFonts w:ascii="GHEA Grapalat" w:hAnsi="GHEA Grapalat"/>
          <w:i/>
        </w:rPr>
      </w:pPr>
    </w:p>
    <w:p w14:paraId="3438B50E" w14:textId="19584B7E" w:rsidR="00E4354F" w:rsidRDefault="00E4354F" w:rsidP="00E4354F">
      <w:pPr>
        <w:widowControl w:val="0"/>
        <w:rPr>
          <w:rFonts w:ascii="GHEA Grapalat" w:hAnsi="GHEA Grapalat"/>
          <w:b/>
          <w:bCs/>
        </w:rPr>
      </w:pPr>
      <w:r>
        <w:rPr>
          <w:rFonts w:ascii="GHEA Grapalat" w:hAnsi="GHEA Grapalat"/>
          <w:b/>
          <w:bCs/>
          <w:lang w:val="hy-AM"/>
        </w:rPr>
        <w:t>«</w:t>
      </w:r>
      <w:r>
        <w:rPr>
          <w:rFonts w:ascii="GHEA Grapalat" w:hAnsi="GHEA Grapalat"/>
          <w:b/>
          <w:bCs/>
          <w:iCs/>
        </w:rPr>
        <w:t>ПИЩЕВЫХ ПРОДУКТОВ</w:t>
      </w:r>
      <w:r>
        <w:rPr>
          <w:rFonts w:ascii="GHEA Grapalat" w:hAnsi="GHEA Grapalat"/>
          <w:iCs/>
          <w:lang w:val="hy-AM"/>
        </w:rPr>
        <w:t xml:space="preserve">» </w:t>
      </w:r>
      <w:r>
        <w:rPr>
          <w:rFonts w:ascii="GHEA Grapalat" w:hAnsi="GHEA Grapalat"/>
          <w:lang w:val="hy-AM"/>
        </w:rPr>
        <w:t xml:space="preserve"> </w:t>
      </w:r>
      <w:r>
        <w:rPr>
          <w:rFonts w:ascii="GHEA Grapalat" w:hAnsi="GHEA Grapalat"/>
          <w:b/>
        </w:rPr>
        <w:t>ДЛЯ НУЖД</w:t>
      </w:r>
      <w:r>
        <w:rPr>
          <w:rFonts w:ascii="GHEA Grapalat" w:hAnsi="GHEA Grapalat"/>
        </w:rPr>
        <w:t xml:space="preserve"> </w:t>
      </w:r>
      <w:r>
        <w:rPr>
          <w:rFonts w:ascii="GHEA Grapalat" w:hAnsi="GHEA Grapalat"/>
          <w:b/>
          <w:bCs/>
          <w:iCs/>
          <w:lang w:val="hy-AM"/>
        </w:rPr>
        <w:t>“</w:t>
      </w:r>
      <w:r w:rsidR="0069507E">
        <w:rPr>
          <w:rFonts w:ascii="GHEA Grapalat" w:hAnsi="GHEA Grapalat"/>
          <w:b/>
          <w:bCs/>
          <w:iCs/>
          <w:lang w:val="hy-AM"/>
        </w:rPr>
        <w:t>АРЕВИКСКАЯ СРЕДНЯЯ ШКОЛА</w:t>
      </w:r>
      <w:r>
        <w:rPr>
          <w:rFonts w:ascii="GHEA Grapalat" w:hAnsi="GHEA Grapalat"/>
          <w:b/>
          <w:bCs/>
          <w:iCs/>
          <w:lang w:val="hy-AM"/>
        </w:rPr>
        <w:t>» ГНКО</w:t>
      </w:r>
      <w:r>
        <w:rPr>
          <w:rFonts w:ascii="GHEA Grapalat" w:hAnsi="GHEA Grapalat"/>
          <w:b/>
          <w:bCs/>
          <w:lang w:val="hy-AM"/>
        </w:rPr>
        <w:t xml:space="preserve"> </w:t>
      </w:r>
    </w:p>
    <w:p w14:paraId="7E869EB7" w14:textId="77777777" w:rsidR="00615B35" w:rsidRPr="00EC400D" w:rsidRDefault="00615B35" w:rsidP="00B46D58">
      <w:pPr>
        <w:widowControl w:val="0"/>
        <w:tabs>
          <w:tab w:val="left" w:pos="5954"/>
        </w:tabs>
        <w:spacing w:after="160"/>
        <w:ind w:firstLine="567"/>
        <w:rPr>
          <w:rFonts w:ascii="GHEA Grapalat" w:hAnsi="GHEA Grapalat"/>
          <w:sz w:val="20"/>
          <w:szCs w:val="20"/>
        </w:rPr>
      </w:pPr>
      <w:r w:rsidRPr="00EC400D">
        <w:rPr>
          <w:rFonts w:ascii="GHEA Grapalat" w:hAnsi="GHEA Grapalat"/>
          <w:sz w:val="20"/>
          <w:szCs w:val="20"/>
        </w:rPr>
        <w:t>наименование</w:t>
      </w:r>
      <w:r w:rsidR="00EB5576" w:rsidRPr="00EC400D">
        <w:rPr>
          <w:sz w:val="20"/>
          <w:szCs w:val="20"/>
        </w:rPr>
        <w:t xml:space="preserve"> </w:t>
      </w:r>
      <w:r w:rsidRPr="00EC400D">
        <w:rPr>
          <w:rFonts w:ascii="GHEA Grapalat" w:hAnsi="GHEA Grapalat"/>
          <w:sz w:val="20"/>
          <w:szCs w:val="20"/>
        </w:rPr>
        <w:t>товара</w:t>
      </w:r>
      <w:r w:rsidR="00EC400D" w:rsidRPr="00EC400D">
        <w:rPr>
          <w:rFonts w:ascii="GHEA Grapalat" w:hAnsi="GHEA Grapalat"/>
          <w:sz w:val="20"/>
          <w:szCs w:val="20"/>
        </w:rPr>
        <w:tab/>
        <w:t>(наименование заказчика)</w:t>
      </w:r>
    </w:p>
    <w:p w14:paraId="0D83E15F" w14:textId="77777777" w:rsidR="00160AE4" w:rsidRPr="003A1EBB" w:rsidRDefault="00160AE4" w:rsidP="00B46D58">
      <w:pPr>
        <w:widowControl w:val="0"/>
        <w:spacing w:after="160"/>
        <w:ind w:firstLine="567"/>
        <w:jc w:val="center"/>
        <w:rPr>
          <w:rFonts w:ascii="GHEA Grapalat" w:hAnsi="GHEA Grapalat"/>
        </w:rPr>
      </w:pPr>
    </w:p>
    <w:p w14:paraId="1769BBFA"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14:paraId="4E5D1DB7" w14:textId="77777777" w:rsidR="00C67E80" w:rsidRPr="009044F1" w:rsidRDefault="00C67E80" w:rsidP="00B46D58">
      <w:pPr>
        <w:widowControl w:val="0"/>
        <w:spacing w:after="160"/>
        <w:jc w:val="center"/>
        <w:rPr>
          <w:rFonts w:ascii="GHEA Grapalat" w:hAnsi="GHEA Grapalat" w:cs="Sylfaen"/>
          <w:b/>
        </w:rPr>
      </w:pPr>
    </w:p>
    <w:p w14:paraId="6549E2A6"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5E88ED18" w14:textId="77777777" w:rsidR="002E069D" w:rsidRPr="008842CE" w:rsidRDefault="002E069D" w:rsidP="00B46D58">
      <w:pPr>
        <w:widowControl w:val="0"/>
        <w:spacing w:after="160"/>
        <w:jc w:val="center"/>
        <w:rPr>
          <w:rFonts w:ascii="GHEA Grapalat" w:hAnsi="GHEA Grapalat"/>
        </w:rPr>
      </w:pPr>
    </w:p>
    <w:p w14:paraId="45FC960C"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06152C85"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75599BD7"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09BC89C9"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20FE8F1B"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60C4C34B"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7784EED5"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41CB525F"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3023DD0E"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6AE4340E"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FADF259"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5F372482" w14:textId="77777777" w:rsidR="00520F57" w:rsidRDefault="00520F57" w:rsidP="00B46D58">
      <w:pPr>
        <w:widowControl w:val="0"/>
        <w:spacing w:after="160"/>
        <w:jc w:val="center"/>
        <w:rPr>
          <w:rFonts w:ascii="GHEA Grapalat" w:hAnsi="GHEA Grapalat"/>
          <w:b/>
        </w:rPr>
      </w:pPr>
    </w:p>
    <w:p w14:paraId="618089CF" w14:textId="77777777" w:rsidR="00520F57" w:rsidRDefault="00520F57" w:rsidP="00B46D58">
      <w:pPr>
        <w:widowControl w:val="0"/>
        <w:spacing w:after="160"/>
        <w:jc w:val="center"/>
        <w:rPr>
          <w:rFonts w:ascii="GHEA Grapalat" w:hAnsi="GHEA Grapalat"/>
          <w:b/>
        </w:rPr>
      </w:pPr>
    </w:p>
    <w:p w14:paraId="1B33AA56" w14:textId="77777777" w:rsidR="00E4354F" w:rsidRDefault="00E4354F" w:rsidP="00B46D58">
      <w:pPr>
        <w:widowControl w:val="0"/>
        <w:spacing w:after="160"/>
        <w:jc w:val="center"/>
        <w:rPr>
          <w:rFonts w:ascii="GHEA Grapalat" w:hAnsi="GHEA Grapalat"/>
          <w:b/>
        </w:rPr>
      </w:pPr>
    </w:p>
    <w:p w14:paraId="281A5A71" w14:textId="77777777" w:rsidR="00E4354F" w:rsidRDefault="00E4354F" w:rsidP="00B46D58">
      <w:pPr>
        <w:widowControl w:val="0"/>
        <w:spacing w:after="160"/>
        <w:jc w:val="center"/>
        <w:rPr>
          <w:rFonts w:ascii="GHEA Grapalat" w:hAnsi="GHEA Grapalat"/>
          <w:b/>
        </w:rPr>
      </w:pPr>
    </w:p>
    <w:p w14:paraId="160C798B" w14:textId="77777777" w:rsidR="00E4354F" w:rsidRDefault="00E4354F" w:rsidP="00B46D58">
      <w:pPr>
        <w:widowControl w:val="0"/>
        <w:spacing w:after="160"/>
        <w:jc w:val="center"/>
        <w:rPr>
          <w:rFonts w:ascii="GHEA Grapalat" w:hAnsi="GHEA Grapalat"/>
          <w:b/>
        </w:rPr>
      </w:pPr>
    </w:p>
    <w:p w14:paraId="779F90D3" w14:textId="77777777" w:rsidR="00E4354F" w:rsidRDefault="00E4354F" w:rsidP="00B46D58">
      <w:pPr>
        <w:widowControl w:val="0"/>
        <w:spacing w:after="160"/>
        <w:jc w:val="center"/>
        <w:rPr>
          <w:rFonts w:ascii="GHEA Grapalat" w:hAnsi="GHEA Grapalat"/>
          <w:b/>
        </w:rPr>
      </w:pPr>
    </w:p>
    <w:p w14:paraId="3F83EBDC" w14:textId="77777777"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14:paraId="42FC1E7B" w14:textId="77777777" w:rsidR="008842CE" w:rsidRPr="00374F4A" w:rsidRDefault="008842CE" w:rsidP="00B46D58">
      <w:pPr>
        <w:widowControl w:val="0"/>
        <w:spacing w:after="160"/>
        <w:jc w:val="center"/>
        <w:rPr>
          <w:rFonts w:ascii="GHEA Grapalat" w:hAnsi="GHEA Grapalat"/>
          <w:b/>
        </w:rPr>
      </w:pPr>
    </w:p>
    <w:p w14:paraId="5D2A1A11"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14:paraId="3336DFA9" w14:textId="77777777" w:rsidR="00520F57" w:rsidRPr="008842CE" w:rsidRDefault="00520F57" w:rsidP="00B46D58">
      <w:pPr>
        <w:widowControl w:val="0"/>
        <w:spacing w:after="160"/>
        <w:jc w:val="center"/>
        <w:rPr>
          <w:rFonts w:ascii="GHEA Grapalat" w:hAnsi="GHEA Grapalat"/>
          <w:b/>
        </w:rPr>
      </w:pPr>
    </w:p>
    <w:p w14:paraId="5B2F15EF"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38694CDD"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3AB6885C"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079A159B" w14:textId="77777777" w:rsidR="00E17B7F" w:rsidRDefault="00E17B7F">
      <w:pPr>
        <w:rPr>
          <w:rFonts w:ascii="GHEA Grapalat" w:hAnsi="GHEA Grapalat"/>
          <w:spacing w:val="-6"/>
        </w:rPr>
      </w:pPr>
      <w:r>
        <w:rPr>
          <w:rFonts w:ascii="GHEA Grapalat" w:hAnsi="GHEA Grapalat"/>
          <w:spacing w:val="-6"/>
        </w:rPr>
        <w:br w:type="page"/>
      </w:r>
    </w:p>
    <w:p w14:paraId="3D3B892A" w14:textId="30CFB489"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4C77C7">
        <w:rPr>
          <w:rFonts w:ascii="GHEA Grapalat" w:hAnsi="GHEA Grapalat"/>
          <w:spacing w:val="-6"/>
        </w:rPr>
        <w:t>ЗАПРОСА КОТИРОВКИ</w:t>
      </w:r>
      <w:r w:rsidR="00096865" w:rsidRPr="006D2DF7">
        <w:rPr>
          <w:rFonts w:ascii="GHEA Grapalat" w:hAnsi="GHEA Grapalat"/>
          <w:spacing w:val="-6"/>
        </w:rPr>
        <w:t xml:space="preserve">, проводимом под кодом </w:t>
      </w:r>
      <w:r w:rsidR="00587BF6">
        <w:rPr>
          <w:rFonts w:ascii="GHEA Grapalat" w:hAnsi="GHEA Grapalat"/>
          <w:spacing w:val="-6"/>
        </w:rPr>
        <w:t>SHMAMD-GH-APDZB-26/01</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3009F064" w14:textId="2F62784E"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E4354F" w:rsidRPr="00E4354F">
        <w:rPr>
          <w:rFonts w:ascii="GHEA Grapalat" w:hAnsi="GHEA Grapalat"/>
          <w:iCs/>
          <w:spacing w:val="6"/>
        </w:rPr>
        <w:t xml:space="preserve"> </w:t>
      </w:r>
      <w:r w:rsidR="0069507E">
        <w:rPr>
          <w:rFonts w:ascii="GHEA Grapalat" w:hAnsi="GHEA Grapalat"/>
          <w:iCs/>
          <w:spacing w:val="6"/>
        </w:rPr>
        <w:t>АРЕВИКСКАЯ СРЕДНЯЯ ШКОЛА</w:t>
      </w:r>
      <w:r w:rsidR="00E4354F">
        <w:rPr>
          <w:rFonts w:ascii="GHEA Grapalat" w:hAnsi="GHEA Grapalat"/>
          <w:iCs/>
          <w:spacing w:val="6"/>
          <w:lang w:val="hy-AM"/>
        </w:rPr>
        <w:t>»</w:t>
      </w:r>
      <w:r w:rsidR="00E4354F">
        <w:rPr>
          <w:rFonts w:ascii="GHEA Grapalat" w:hAnsi="GHEA Grapalat"/>
          <w:iCs/>
          <w:spacing w:val="6"/>
        </w:rPr>
        <w:t xml:space="preserve"> </w:t>
      </w:r>
      <w:r w:rsidR="00E4354F">
        <w:rPr>
          <w:rFonts w:ascii="GHEA Grapalat" w:hAnsi="GHEA Grapalat"/>
          <w:iCs/>
        </w:rPr>
        <w:t>ГНКО</w:t>
      </w:r>
      <w:r w:rsidR="00E4354F">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85807E5"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34338E52"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8E7A71F" w14:textId="77777777"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E4354F">
        <w:rPr>
          <w:rFonts w:ascii="GHEA Grapalat" w:hAnsi="GHEA Grapalat"/>
          <w:b/>
          <w:bCs/>
          <w:color w:val="000000" w:themeColor="text1"/>
          <w:spacing w:val="3"/>
          <w:sz w:val="21"/>
          <w:szCs w:val="21"/>
          <w:shd w:val="clear" w:color="auto" w:fill="FFFFFF"/>
        </w:rPr>
        <w:t>smartbidcons@gmail.com</w:t>
      </w:r>
      <w:r w:rsidR="00E4354F">
        <w:rPr>
          <w:rFonts w:ascii="GHEA Grapalat" w:hAnsi="GHEA Grapalat"/>
          <w:b/>
          <w:bCs/>
          <w:color w:val="000000" w:themeColor="text1"/>
        </w:rPr>
        <w:t xml:space="preserve"> </w:t>
      </w:r>
      <w:r w:rsidRPr="009044F1">
        <w:rPr>
          <w:rFonts w:ascii="GHEA Grapalat" w:hAnsi="GHEA Grapalat"/>
          <w:sz w:val="24"/>
          <w:szCs w:val="24"/>
        </w:rPr>
        <w:t>".</w:t>
      </w:r>
    </w:p>
    <w:p w14:paraId="2A03271B"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55FFFE4A"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58CB41A9"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08A2D600" w14:textId="03318EC1" w:rsidR="00E4354F" w:rsidRDefault="00845AA5" w:rsidP="00E4354F">
      <w:pPr>
        <w:widowControl w:val="0"/>
        <w:rPr>
          <w:rFonts w:ascii="GHEA Grapalat" w:hAnsi="GHEA Grapalat"/>
          <w:b/>
          <w:bCs/>
        </w:rPr>
      </w:pPr>
      <w:r w:rsidRPr="009044F1">
        <w:rPr>
          <w:rFonts w:ascii="GHEA Grapalat" w:hAnsi="GHEA Grapalat"/>
          <w:i/>
        </w:rPr>
        <w:t>1.1</w:t>
      </w:r>
      <w:r w:rsidR="008E6E51" w:rsidRPr="008E6E51">
        <w:rPr>
          <w:rFonts w:ascii="GHEA Grapalat" w:hAnsi="GHEA Grapalat"/>
          <w:i/>
        </w:rPr>
        <w:t>.</w:t>
      </w:r>
      <w:r w:rsidR="00F63BBB" w:rsidRPr="00090699">
        <w:rPr>
          <w:rFonts w:ascii="GHEA Grapalat" w:hAnsi="GHEA Grapalat"/>
          <w:i/>
        </w:rPr>
        <w:tab/>
      </w:r>
      <w:r w:rsidRPr="009044F1">
        <w:rPr>
          <w:rFonts w:ascii="GHEA Grapalat" w:hAnsi="GHEA Grapalat"/>
          <w:i/>
        </w:rPr>
        <w:t xml:space="preserve">Предметом закупки является приобретение </w:t>
      </w:r>
      <w:r w:rsidR="00E4354F">
        <w:rPr>
          <w:rFonts w:ascii="GHEA Grapalat" w:hAnsi="GHEA Grapalat"/>
        </w:rPr>
        <w:t>"</w:t>
      </w:r>
      <w:r w:rsidR="00E4354F">
        <w:rPr>
          <w:rFonts w:ascii="GHEA Grapalat" w:hAnsi="GHEA Grapalat"/>
          <w:b/>
          <w:bCs/>
          <w:iCs/>
        </w:rPr>
        <w:t>ПИЩЕВЫХ ПРОДУКТОВ</w:t>
      </w:r>
      <w:r w:rsidR="00E4354F">
        <w:rPr>
          <w:rFonts w:ascii="GHEA Grapalat" w:hAnsi="GHEA Grapalat"/>
        </w:rPr>
        <w:t>" (далее — также товар) для нужд "</w:t>
      </w:r>
      <w:r w:rsidR="0069507E">
        <w:rPr>
          <w:rFonts w:ascii="GHEA Grapalat" w:hAnsi="GHEA Grapalat"/>
          <w:b/>
          <w:bCs/>
          <w:iCs/>
          <w:lang w:val="hy-AM"/>
        </w:rPr>
        <w:t>АРЕВИКСКАЯ СРЕДНЯЯ ШКОЛА</w:t>
      </w:r>
      <w:r w:rsidR="00E4354F">
        <w:rPr>
          <w:rFonts w:ascii="GHEA Grapalat" w:hAnsi="GHEA Grapalat"/>
          <w:b/>
          <w:bCs/>
          <w:iCs/>
          <w:lang w:val="hy-AM"/>
        </w:rPr>
        <w:t>» , ГНКО</w:t>
      </w:r>
      <w:r w:rsidR="00E4354F">
        <w:rPr>
          <w:rFonts w:ascii="GHEA Grapalat" w:hAnsi="GHEA Grapalat"/>
          <w:b/>
          <w:bCs/>
          <w:lang w:val="hy-AM"/>
        </w:rPr>
        <w:t xml:space="preserve"> </w:t>
      </w:r>
      <w:r w:rsidR="00E4354F">
        <w:rPr>
          <w:rFonts w:ascii="GHEA Grapalat" w:hAnsi="GHEA Grapalat"/>
        </w:rPr>
        <w:t>", которые сгруппированы в лоты "</w:t>
      </w:r>
      <w:r w:rsidR="00EA4330" w:rsidRPr="00EA4330">
        <w:rPr>
          <w:rFonts w:ascii="GHEA Grapalat" w:hAnsi="GHEA Grapalat"/>
        </w:rPr>
        <w:t>19</w:t>
      </w:r>
      <w:r w:rsidR="00E4354F">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14:paraId="349B3E9B" w14:textId="77777777" w:rsidTr="00AD432A">
        <w:trPr>
          <w:jc w:val="center"/>
        </w:trPr>
        <w:tc>
          <w:tcPr>
            <w:tcW w:w="2776" w:type="dxa"/>
            <w:gridSpan w:val="2"/>
            <w:vAlign w:val="center"/>
          </w:tcPr>
          <w:p w14:paraId="69F87D2A"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7CE692D0"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14:paraId="119CA576" w14:textId="77777777" w:rsidTr="00AD432A">
        <w:trPr>
          <w:jc w:val="center"/>
        </w:trPr>
        <w:tc>
          <w:tcPr>
            <w:tcW w:w="1530" w:type="dxa"/>
            <w:vAlign w:val="center"/>
          </w:tcPr>
          <w:p w14:paraId="42BDA2B1" w14:textId="77777777"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14:paraId="001726BD" w14:textId="77777777"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1335CA40" w14:textId="77777777"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003634" w:rsidRPr="009044F1" w14:paraId="651DEEBE" w14:textId="77777777" w:rsidTr="00674610">
        <w:trPr>
          <w:jc w:val="center"/>
        </w:trPr>
        <w:tc>
          <w:tcPr>
            <w:tcW w:w="1530" w:type="dxa"/>
            <w:vAlign w:val="center"/>
          </w:tcPr>
          <w:p w14:paraId="41846771" w14:textId="77777777" w:rsidR="00003634" w:rsidRPr="003870FE" w:rsidRDefault="00003634" w:rsidP="00003634">
            <w:pPr>
              <w:pStyle w:val="23"/>
              <w:widowControl w:val="0"/>
              <w:spacing w:line="240" w:lineRule="auto"/>
              <w:ind w:firstLine="0"/>
              <w:jc w:val="center"/>
              <w:rPr>
                <w:rFonts w:ascii="GHEA Grapalat" w:hAnsi="GHEA Grapalat"/>
              </w:rPr>
            </w:pPr>
            <w:r w:rsidRPr="003870FE">
              <w:rPr>
                <w:rFonts w:ascii="GHEA Grapalat" w:hAnsi="GHEA Grapalat"/>
              </w:rPr>
              <w:t>1</w:t>
            </w:r>
          </w:p>
        </w:tc>
        <w:tc>
          <w:tcPr>
            <w:tcW w:w="1246" w:type="dxa"/>
            <w:vAlign w:val="bottom"/>
          </w:tcPr>
          <w:p w14:paraId="0F813DF4" w14:textId="4CB7C5FC" w:rsidR="00003634" w:rsidRPr="003B2C9C" w:rsidRDefault="00003634" w:rsidP="00003634">
            <w:pPr>
              <w:jc w:val="center"/>
              <w:rPr>
                <w:rFonts w:ascii="GHEA Grapalat" w:hAnsi="GHEA Grapalat"/>
                <w:sz w:val="20"/>
                <w:szCs w:val="20"/>
              </w:rPr>
            </w:pPr>
            <w:r>
              <w:rPr>
                <w:rFonts w:ascii="Calibri" w:hAnsi="Calibri" w:cs="Calibri"/>
                <w:color w:val="000000"/>
                <w:sz w:val="22"/>
                <w:szCs w:val="22"/>
              </w:rPr>
              <w:t>2200</w:t>
            </w:r>
          </w:p>
        </w:tc>
        <w:tc>
          <w:tcPr>
            <w:tcW w:w="6458" w:type="dxa"/>
          </w:tcPr>
          <w:p w14:paraId="6C326A1E" w14:textId="14D82C7C" w:rsidR="00003634" w:rsidRPr="003B2C9C" w:rsidRDefault="00003634" w:rsidP="00003634">
            <w:pPr>
              <w:rPr>
                <w:rFonts w:ascii="GHEA Grapalat" w:hAnsi="GHEA Grapalat"/>
                <w:sz w:val="20"/>
                <w:szCs w:val="20"/>
              </w:rPr>
            </w:pPr>
            <w:r w:rsidRPr="003B2C9C">
              <w:rPr>
                <w:rFonts w:ascii="GHEA Grapalat" w:hAnsi="GHEA Grapalat"/>
                <w:sz w:val="20"/>
                <w:szCs w:val="20"/>
              </w:rPr>
              <w:t>Соль</w:t>
            </w:r>
          </w:p>
        </w:tc>
      </w:tr>
      <w:tr w:rsidR="00003634" w:rsidRPr="009044F1" w14:paraId="0F2F2DEE" w14:textId="77777777" w:rsidTr="00674610">
        <w:trPr>
          <w:jc w:val="center"/>
        </w:trPr>
        <w:tc>
          <w:tcPr>
            <w:tcW w:w="1530" w:type="dxa"/>
            <w:vAlign w:val="center"/>
          </w:tcPr>
          <w:p w14:paraId="485CD3F4" w14:textId="77777777" w:rsidR="00003634" w:rsidRPr="003870FE" w:rsidRDefault="00003634" w:rsidP="00003634">
            <w:pPr>
              <w:pStyle w:val="23"/>
              <w:widowControl w:val="0"/>
              <w:spacing w:line="240" w:lineRule="auto"/>
              <w:ind w:firstLine="0"/>
              <w:jc w:val="center"/>
              <w:rPr>
                <w:rFonts w:ascii="GHEA Grapalat" w:hAnsi="GHEA Grapalat"/>
              </w:rPr>
            </w:pPr>
            <w:r w:rsidRPr="003870FE">
              <w:rPr>
                <w:rFonts w:ascii="GHEA Grapalat" w:hAnsi="GHEA Grapalat"/>
              </w:rPr>
              <w:t>2</w:t>
            </w:r>
          </w:p>
        </w:tc>
        <w:tc>
          <w:tcPr>
            <w:tcW w:w="1246" w:type="dxa"/>
            <w:vAlign w:val="bottom"/>
          </w:tcPr>
          <w:p w14:paraId="2C3C04D1" w14:textId="61B5B296" w:rsidR="00003634" w:rsidRPr="003B2C9C" w:rsidRDefault="00003634" w:rsidP="00003634">
            <w:pPr>
              <w:jc w:val="center"/>
              <w:rPr>
                <w:rFonts w:ascii="GHEA Grapalat" w:hAnsi="GHEA Grapalat"/>
                <w:sz w:val="20"/>
                <w:szCs w:val="20"/>
                <w:lang w:val="hy-AM"/>
              </w:rPr>
            </w:pPr>
            <w:r>
              <w:rPr>
                <w:rFonts w:ascii="Calibri" w:hAnsi="Calibri" w:cs="Calibri"/>
                <w:color w:val="000000"/>
                <w:sz w:val="22"/>
                <w:szCs w:val="22"/>
              </w:rPr>
              <w:t>50400</w:t>
            </w:r>
          </w:p>
        </w:tc>
        <w:tc>
          <w:tcPr>
            <w:tcW w:w="6458" w:type="dxa"/>
          </w:tcPr>
          <w:p w14:paraId="1591A337" w14:textId="442F3C5B" w:rsidR="00003634" w:rsidRPr="003B2C9C" w:rsidRDefault="00003634" w:rsidP="00003634">
            <w:pPr>
              <w:rPr>
                <w:rFonts w:ascii="GHEA Grapalat" w:hAnsi="GHEA Grapalat"/>
                <w:sz w:val="20"/>
                <w:szCs w:val="20"/>
              </w:rPr>
            </w:pPr>
            <w:r w:rsidRPr="003B2C9C">
              <w:rPr>
                <w:rFonts w:ascii="GHEA Grapalat" w:hAnsi="GHEA Grapalat"/>
                <w:sz w:val="20"/>
                <w:szCs w:val="20"/>
              </w:rPr>
              <w:t>Масло подсолнечное рафинированное (фильтрованное)</w:t>
            </w:r>
          </w:p>
        </w:tc>
      </w:tr>
      <w:tr w:rsidR="00003634" w:rsidRPr="009044F1" w14:paraId="2418D33B" w14:textId="77777777" w:rsidTr="00674610">
        <w:trPr>
          <w:jc w:val="center"/>
        </w:trPr>
        <w:tc>
          <w:tcPr>
            <w:tcW w:w="1530" w:type="dxa"/>
            <w:vAlign w:val="center"/>
          </w:tcPr>
          <w:p w14:paraId="2001B8BD" w14:textId="77777777" w:rsidR="00003634" w:rsidRPr="003870FE" w:rsidRDefault="00003634" w:rsidP="00003634">
            <w:pPr>
              <w:pStyle w:val="23"/>
              <w:widowControl w:val="0"/>
              <w:spacing w:line="240" w:lineRule="auto"/>
              <w:ind w:firstLine="0"/>
              <w:jc w:val="center"/>
              <w:rPr>
                <w:rFonts w:ascii="GHEA Grapalat" w:hAnsi="GHEA Grapalat"/>
                <w:lang w:val="hy-AM"/>
              </w:rPr>
            </w:pPr>
            <w:r w:rsidRPr="003870FE">
              <w:rPr>
                <w:rFonts w:ascii="GHEA Grapalat" w:hAnsi="GHEA Grapalat"/>
                <w:lang w:val="hy-AM"/>
              </w:rPr>
              <w:t>3</w:t>
            </w:r>
          </w:p>
        </w:tc>
        <w:tc>
          <w:tcPr>
            <w:tcW w:w="1246" w:type="dxa"/>
            <w:vAlign w:val="bottom"/>
          </w:tcPr>
          <w:p w14:paraId="7D18E3C1" w14:textId="61B8BAAF" w:rsidR="00003634" w:rsidRPr="003B2C9C" w:rsidRDefault="00003634" w:rsidP="00003634">
            <w:pPr>
              <w:jc w:val="center"/>
              <w:rPr>
                <w:rFonts w:ascii="GHEA Grapalat" w:hAnsi="GHEA Grapalat"/>
                <w:sz w:val="20"/>
                <w:szCs w:val="20"/>
                <w:lang w:val="hy-AM"/>
              </w:rPr>
            </w:pPr>
            <w:r>
              <w:rPr>
                <w:rFonts w:ascii="Calibri" w:hAnsi="Calibri" w:cs="Calibri"/>
                <w:color w:val="000000"/>
                <w:sz w:val="22"/>
                <w:szCs w:val="22"/>
              </w:rPr>
              <w:t>42900</w:t>
            </w:r>
          </w:p>
        </w:tc>
        <w:tc>
          <w:tcPr>
            <w:tcW w:w="6458" w:type="dxa"/>
          </w:tcPr>
          <w:p w14:paraId="3EE64CB0" w14:textId="632B4872" w:rsidR="00003634" w:rsidRPr="003B2C9C" w:rsidRDefault="00003634" w:rsidP="00003634">
            <w:pPr>
              <w:rPr>
                <w:rFonts w:ascii="GHEA Grapalat" w:hAnsi="GHEA Grapalat"/>
                <w:sz w:val="20"/>
                <w:szCs w:val="20"/>
              </w:rPr>
            </w:pPr>
            <w:r w:rsidRPr="003B2C9C">
              <w:rPr>
                <w:rFonts w:ascii="GHEA Grapalat" w:hAnsi="GHEA Grapalat"/>
                <w:sz w:val="20"/>
                <w:szCs w:val="20"/>
              </w:rPr>
              <w:t>Рис</w:t>
            </w:r>
          </w:p>
        </w:tc>
      </w:tr>
      <w:tr w:rsidR="00003634" w:rsidRPr="009044F1" w14:paraId="79A14C9D" w14:textId="77777777" w:rsidTr="00674610">
        <w:trPr>
          <w:jc w:val="center"/>
        </w:trPr>
        <w:tc>
          <w:tcPr>
            <w:tcW w:w="1530" w:type="dxa"/>
            <w:vAlign w:val="center"/>
          </w:tcPr>
          <w:p w14:paraId="676C495C" w14:textId="77777777" w:rsidR="00003634" w:rsidRPr="003870FE" w:rsidRDefault="00003634" w:rsidP="00003634">
            <w:pPr>
              <w:pStyle w:val="23"/>
              <w:widowControl w:val="0"/>
              <w:spacing w:line="240" w:lineRule="auto"/>
              <w:ind w:firstLine="0"/>
              <w:jc w:val="center"/>
              <w:rPr>
                <w:rFonts w:ascii="GHEA Grapalat" w:hAnsi="GHEA Grapalat"/>
                <w:lang w:val="hy-AM"/>
              </w:rPr>
            </w:pPr>
            <w:r w:rsidRPr="003870FE">
              <w:rPr>
                <w:rFonts w:ascii="GHEA Grapalat" w:hAnsi="GHEA Grapalat"/>
                <w:lang w:val="hy-AM"/>
              </w:rPr>
              <w:t>4</w:t>
            </w:r>
          </w:p>
        </w:tc>
        <w:tc>
          <w:tcPr>
            <w:tcW w:w="1246" w:type="dxa"/>
            <w:vAlign w:val="bottom"/>
          </w:tcPr>
          <w:p w14:paraId="404740D6" w14:textId="296243D1" w:rsidR="00003634" w:rsidRPr="003B2C9C" w:rsidRDefault="00003634" w:rsidP="00003634">
            <w:pPr>
              <w:jc w:val="center"/>
              <w:rPr>
                <w:rFonts w:ascii="GHEA Grapalat" w:hAnsi="GHEA Grapalat"/>
                <w:sz w:val="20"/>
                <w:szCs w:val="20"/>
              </w:rPr>
            </w:pPr>
            <w:r>
              <w:rPr>
                <w:rFonts w:ascii="Calibri" w:hAnsi="Calibri" w:cs="Calibri"/>
                <w:color w:val="000000"/>
                <w:sz w:val="22"/>
                <w:szCs w:val="22"/>
              </w:rPr>
              <w:t>14400</w:t>
            </w:r>
          </w:p>
        </w:tc>
        <w:tc>
          <w:tcPr>
            <w:tcW w:w="6458" w:type="dxa"/>
          </w:tcPr>
          <w:p w14:paraId="088F3999" w14:textId="0E873201" w:rsidR="00003634" w:rsidRPr="003B2C9C" w:rsidRDefault="00003634" w:rsidP="00003634">
            <w:pPr>
              <w:rPr>
                <w:rFonts w:ascii="GHEA Grapalat" w:hAnsi="GHEA Grapalat"/>
                <w:sz w:val="20"/>
                <w:szCs w:val="20"/>
              </w:rPr>
            </w:pPr>
            <w:r w:rsidRPr="003B2C9C">
              <w:rPr>
                <w:rFonts w:ascii="GHEA Grapalat" w:hAnsi="GHEA Grapalat"/>
                <w:sz w:val="20"/>
                <w:szCs w:val="20"/>
              </w:rPr>
              <w:t>Морковь</w:t>
            </w:r>
          </w:p>
        </w:tc>
      </w:tr>
      <w:tr w:rsidR="00003634" w:rsidRPr="009044F1" w14:paraId="44E19973" w14:textId="77777777" w:rsidTr="00674610">
        <w:trPr>
          <w:jc w:val="center"/>
        </w:trPr>
        <w:tc>
          <w:tcPr>
            <w:tcW w:w="1530" w:type="dxa"/>
            <w:vAlign w:val="center"/>
          </w:tcPr>
          <w:p w14:paraId="3C051F6B" w14:textId="77777777" w:rsidR="00003634" w:rsidRPr="003870FE" w:rsidRDefault="00003634" w:rsidP="00003634">
            <w:pPr>
              <w:pStyle w:val="23"/>
              <w:widowControl w:val="0"/>
              <w:spacing w:line="240" w:lineRule="auto"/>
              <w:ind w:firstLine="0"/>
              <w:jc w:val="center"/>
              <w:rPr>
                <w:rFonts w:ascii="GHEA Grapalat" w:hAnsi="GHEA Grapalat"/>
                <w:lang w:val="hy-AM"/>
              </w:rPr>
            </w:pPr>
            <w:r w:rsidRPr="003870FE">
              <w:rPr>
                <w:rFonts w:ascii="GHEA Grapalat" w:hAnsi="GHEA Grapalat"/>
                <w:lang w:val="hy-AM"/>
              </w:rPr>
              <w:t>5</w:t>
            </w:r>
          </w:p>
        </w:tc>
        <w:tc>
          <w:tcPr>
            <w:tcW w:w="1246" w:type="dxa"/>
            <w:vAlign w:val="bottom"/>
          </w:tcPr>
          <w:p w14:paraId="2B93136E" w14:textId="0B081AFD" w:rsidR="00003634" w:rsidRPr="003B2C9C" w:rsidRDefault="00003634" w:rsidP="00003634">
            <w:pPr>
              <w:jc w:val="center"/>
              <w:rPr>
                <w:rFonts w:ascii="GHEA Grapalat" w:hAnsi="GHEA Grapalat"/>
                <w:sz w:val="20"/>
                <w:szCs w:val="20"/>
              </w:rPr>
            </w:pPr>
            <w:r>
              <w:rPr>
                <w:rFonts w:ascii="Calibri" w:hAnsi="Calibri" w:cs="Calibri"/>
                <w:color w:val="000000"/>
                <w:sz w:val="22"/>
                <w:szCs w:val="22"/>
              </w:rPr>
              <w:t>37950</w:t>
            </w:r>
          </w:p>
        </w:tc>
        <w:tc>
          <w:tcPr>
            <w:tcW w:w="6458" w:type="dxa"/>
          </w:tcPr>
          <w:p w14:paraId="445D2858" w14:textId="73961C1D" w:rsidR="00003634" w:rsidRPr="003B2C9C" w:rsidRDefault="00003634" w:rsidP="00003634">
            <w:pPr>
              <w:rPr>
                <w:rFonts w:ascii="GHEA Grapalat" w:hAnsi="GHEA Grapalat"/>
                <w:sz w:val="20"/>
                <w:szCs w:val="20"/>
              </w:rPr>
            </w:pPr>
            <w:r w:rsidRPr="003B2C9C">
              <w:rPr>
                <w:rFonts w:ascii="GHEA Grapalat" w:hAnsi="GHEA Grapalat"/>
                <w:sz w:val="20"/>
                <w:szCs w:val="20"/>
              </w:rPr>
              <w:t>Фасоль целая</w:t>
            </w:r>
          </w:p>
        </w:tc>
      </w:tr>
      <w:tr w:rsidR="00003634" w:rsidRPr="009044F1" w14:paraId="4B9C7155" w14:textId="77777777" w:rsidTr="00674610">
        <w:trPr>
          <w:jc w:val="center"/>
        </w:trPr>
        <w:tc>
          <w:tcPr>
            <w:tcW w:w="1530" w:type="dxa"/>
            <w:vAlign w:val="center"/>
          </w:tcPr>
          <w:p w14:paraId="1DC8B6AF" w14:textId="77777777" w:rsidR="00003634" w:rsidRPr="003870FE" w:rsidRDefault="00003634" w:rsidP="00003634">
            <w:pPr>
              <w:pStyle w:val="23"/>
              <w:widowControl w:val="0"/>
              <w:spacing w:line="240" w:lineRule="auto"/>
              <w:ind w:firstLine="0"/>
              <w:jc w:val="center"/>
              <w:rPr>
                <w:rFonts w:ascii="GHEA Grapalat" w:hAnsi="GHEA Grapalat"/>
                <w:lang w:val="hy-AM"/>
              </w:rPr>
            </w:pPr>
            <w:r w:rsidRPr="003870FE">
              <w:rPr>
                <w:rFonts w:ascii="GHEA Grapalat" w:hAnsi="GHEA Grapalat"/>
                <w:lang w:val="hy-AM"/>
              </w:rPr>
              <w:t>6</w:t>
            </w:r>
          </w:p>
        </w:tc>
        <w:tc>
          <w:tcPr>
            <w:tcW w:w="1246" w:type="dxa"/>
            <w:vAlign w:val="bottom"/>
          </w:tcPr>
          <w:p w14:paraId="38150C40" w14:textId="0A105E01" w:rsidR="00003634" w:rsidRPr="003B2C9C" w:rsidRDefault="00003634" w:rsidP="00003634">
            <w:pPr>
              <w:jc w:val="center"/>
              <w:rPr>
                <w:rFonts w:ascii="GHEA Grapalat" w:hAnsi="GHEA Grapalat"/>
                <w:sz w:val="20"/>
                <w:szCs w:val="20"/>
              </w:rPr>
            </w:pPr>
            <w:r>
              <w:rPr>
                <w:rFonts w:ascii="Calibri" w:hAnsi="Calibri" w:cs="Calibri"/>
                <w:color w:val="000000"/>
                <w:sz w:val="22"/>
                <w:szCs w:val="22"/>
              </w:rPr>
              <w:t>91280</w:t>
            </w:r>
          </w:p>
        </w:tc>
        <w:tc>
          <w:tcPr>
            <w:tcW w:w="6458" w:type="dxa"/>
          </w:tcPr>
          <w:p w14:paraId="1A83C154" w14:textId="60C176E0" w:rsidR="00003634" w:rsidRPr="003B2C9C" w:rsidRDefault="00003634" w:rsidP="00003634">
            <w:pPr>
              <w:rPr>
                <w:rFonts w:ascii="GHEA Grapalat" w:hAnsi="GHEA Grapalat"/>
                <w:sz w:val="20"/>
                <w:szCs w:val="20"/>
              </w:rPr>
            </w:pPr>
            <w:r w:rsidRPr="003B2C9C">
              <w:rPr>
                <w:rFonts w:ascii="GHEA Grapalat" w:hAnsi="GHEA Grapalat"/>
                <w:sz w:val="20"/>
                <w:szCs w:val="20"/>
              </w:rPr>
              <w:t>Яблоко</w:t>
            </w:r>
          </w:p>
        </w:tc>
      </w:tr>
      <w:tr w:rsidR="00003634" w:rsidRPr="009044F1" w14:paraId="09E8AF24" w14:textId="77777777" w:rsidTr="00674610">
        <w:trPr>
          <w:jc w:val="center"/>
        </w:trPr>
        <w:tc>
          <w:tcPr>
            <w:tcW w:w="1530" w:type="dxa"/>
            <w:vAlign w:val="center"/>
          </w:tcPr>
          <w:p w14:paraId="4BB49E19" w14:textId="77777777" w:rsidR="00003634" w:rsidRPr="003870FE" w:rsidRDefault="00003634" w:rsidP="00003634">
            <w:pPr>
              <w:pStyle w:val="23"/>
              <w:widowControl w:val="0"/>
              <w:spacing w:line="240" w:lineRule="auto"/>
              <w:ind w:firstLine="0"/>
              <w:jc w:val="center"/>
              <w:rPr>
                <w:rFonts w:ascii="GHEA Grapalat" w:hAnsi="GHEA Grapalat"/>
                <w:lang w:val="hy-AM"/>
              </w:rPr>
            </w:pPr>
            <w:r w:rsidRPr="003870FE">
              <w:rPr>
                <w:rFonts w:ascii="GHEA Grapalat" w:hAnsi="GHEA Grapalat"/>
                <w:lang w:val="hy-AM"/>
              </w:rPr>
              <w:t>7</w:t>
            </w:r>
          </w:p>
        </w:tc>
        <w:tc>
          <w:tcPr>
            <w:tcW w:w="1246" w:type="dxa"/>
            <w:vAlign w:val="bottom"/>
          </w:tcPr>
          <w:p w14:paraId="6B220536" w14:textId="740BBB42" w:rsidR="00003634" w:rsidRPr="003B2C9C" w:rsidRDefault="00003634" w:rsidP="00003634">
            <w:pPr>
              <w:jc w:val="center"/>
              <w:rPr>
                <w:rFonts w:ascii="GHEA Grapalat" w:hAnsi="GHEA Grapalat"/>
                <w:sz w:val="20"/>
                <w:szCs w:val="20"/>
              </w:rPr>
            </w:pPr>
            <w:r>
              <w:rPr>
                <w:rFonts w:ascii="Calibri" w:hAnsi="Calibri" w:cs="Calibri"/>
                <w:color w:val="000000"/>
                <w:sz w:val="22"/>
                <w:szCs w:val="22"/>
              </w:rPr>
              <w:t>83000</w:t>
            </w:r>
          </w:p>
        </w:tc>
        <w:tc>
          <w:tcPr>
            <w:tcW w:w="6458" w:type="dxa"/>
          </w:tcPr>
          <w:p w14:paraId="132EEA8C" w14:textId="78FA5067" w:rsidR="00003634" w:rsidRPr="003B2C9C" w:rsidRDefault="00003634" w:rsidP="00003634">
            <w:pPr>
              <w:rPr>
                <w:rFonts w:ascii="GHEA Grapalat" w:hAnsi="GHEA Grapalat"/>
                <w:sz w:val="20"/>
                <w:szCs w:val="20"/>
              </w:rPr>
            </w:pPr>
            <w:r w:rsidRPr="003B2C9C">
              <w:rPr>
                <w:rFonts w:ascii="GHEA Grapalat" w:hAnsi="GHEA Grapalat"/>
                <w:sz w:val="20"/>
                <w:szCs w:val="20"/>
              </w:rPr>
              <w:t>Капуста</w:t>
            </w:r>
          </w:p>
        </w:tc>
      </w:tr>
      <w:tr w:rsidR="00003634" w:rsidRPr="009044F1" w14:paraId="31F16902" w14:textId="77777777" w:rsidTr="00674610">
        <w:trPr>
          <w:jc w:val="center"/>
        </w:trPr>
        <w:tc>
          <w:tcPr>
            <w:tcW w:w="1530" w:type="dxa"/>
            <w:vAlign w:val="center"/>
          </w:tcPr>
          <w:p w14:paraId="3E93A6FC" w14:textId="77777777" w:rsidR="00003634" w:rsidRPr="003870FE" w:rsidRDefault="00003634" w:rsidP="00003634">
            <w:pPr>
              <w:pStyle w:val="23"/>
              <w:widowControl w:val="0"/>
              <w:spacing w:line="240" w:lineRule="auto"/>
              <w:ind w:firstLine="0"/>
              <w:jc w:val="center"/>
              <w:rPr>
                <w:rFonts w:ascii="GHEA Grapalat" w:hAnsi="GHEA Grapalat"/>
                <w:lang w:val="hy-AM"/>
              </w:rPr>
            </w:pPr>
            <w:r w:rsidRPr="003870FE">
              <w:rPr>
                <w:rFonts w:ascii="GHEA Grapalat" w:hAnsi="GHEA Grapalat"/>
                <w:lang w:val="hy-AM"/>
              </w:rPr>
              <w:t>8</w:t>
            </w:r>
          </w:p>
        </w:tc>
        <w:tc>
          <w:tcPr>
            <w:tcW w:w="1246" w:type="dxa"/>
            <w:vAlign w:val="bottom"/>
          </w:tcPr>
          <w:p w14:paraId="4179E026" w14:textId="239E1C2B" w:rsidR="00003634" w:rsidRPr="003B2C9C" w:rsidRDefault="00003634" w:rsidP="00003634">
            <w:pPr>
              <w:jc w:val="center"/>
              <w:rPr>
                <w:rFonts w:ascii="GHEA Grapalat" w:hAnsi="GHEA Grapalat"/>
                <w:sz w:val="20"/>
                <w:szCs w:val="20"/>
              </w:rPr>
            </w:pPr>
            <w:r>
              <w:rPr>
                <w:rFonts w:ascii="Calibri" w:hAnsi="Calibri" w:cs="Calibri"/>
                <w:color w:val="000000"/>
                <w:sz w:val="22"/>
                <w:szCs w:val="22"/>
              </w:rPr>
              <w:t>9000</w:t>
            </w:r>
          </w:p>
        </w:tc>
        <w:tc>
          <w:tcPr>
            <w:tcW w:w="6458" w:type="dxa"/>
          </w:tcPr>
          <w:p w14:paraId="7B98DA08" w14:textId="35EB883D" w:rsidR="00003634" w:rsidRPr="003B2C9C" w:rsidRDefault="00003634" w:rsidP="00003634">
            <w:pPr>
              <w:rPr>
                <w:rFonts w:ascii="GHEA Grapalat" w:hAnsi="GHEA Grapalat"/>
                <w:sz w:val="20"/>
                <w:szCs w:val="20"/>
              </w:rPr>
            </w:pPr>
            <w:r w:rsidRPr="003B2C9C">
              <w:rPr>
                <w:rFonts w:ascii="GHEA Grapalat" w:hAnsi="GHEA Grapalat"/>
                <w:sz w:val="20"/>
                <w:szCs w:val="20"/>
              </w:rPr>
              <w:t>Говядина</w:t>
            </w:r>
          </w:p>
        </w:tc>
      </w:tr>
      <w:tr w:rsidR="00003634" w:rsidRPr="009044F1" w14:paraId="338E2DF3" w14:textId="77777777" w:rsidTr="00674610">
        <w:trPr>
          <w:jc w:val="center"/>
        </w:trPr>
        <w:tc>
          <w:tcPr>
            <w:tcW w:w="1530" w:type="dxa"/>
            <w:vAlign w:val="center"/>
          </w:tcPr>
          <w:p w14:paraId="15562E32" w14:textId="77777777" w:rsidR="00003634" w:rsidRPr="003870FE" w:rsidRDefault="00003634" w:rsidP="00003634">
            <w:pPr>
              <w:pStyle w:val="23"/>
              <w:widowControl w:val="0"/>
              <w:spacing w:line="240" w:lineRule="auto"/>
              <w:ind w:firstLine="0"/>
              <w:jc w:val="center"/>
              <w:rPr>
                <w:rFonts w:ascii="GHEA Grapalat" w:hAnsi="GHEA Grapalat"/>
                <w:lang w:val="hy-AM"/>
              </w:rPr>
            </w:pPr>
            <w:r w:rsidRPr="003870FE">
              <w:rPr>
                <w:rFonts w:ascii="GHEA Grapalat" w:hAnsi="GHEA Grapalat"/>
                <w:lang w:val="hy-AM"/>
              </w:rPr>
              <w:t>9</w:t>
            </w:r>
          </w:p>
        </w:tc>
        <w:tc>
          <w:tcPr>
            <w:tcW w:w="1246" w:type="dxa"/>
            <w:vAlign w:val="bottom"/>
          </w:tcPr>
          <w:p w14:paraId="2636FE0C" w14:textId="5EDFE2EB" w:rsidR="00003634" w:rsidRPr="003B2C9C" w:rsidRDefault="00003634" w:rsidP="00003634">
            <w:pPr>
              <w:jc w:val="center"/>
              <w:rPr>
                <w:rFonts w:ascii="GHEA Grapalat" w:hAnsi="GHEA Grapalat"/>
                <w:sz w:val="20"/>
                <w:szCs w:val="20"/>
              </w:rPr>
            </w:pPr>
            <w:r>
              <w:rPr>
                <w:rFonts w:ascii="Calibri" w:hAnsi="Calibri" w:cs="Calibri"/>
                <w:color w:val="000000"/>
                <w:sz w:val="22"/>
                <w:szCs w:val="22"/>
              </w:rPr>
              <w:t>15600</w:t>
            </w:r>
          </w:p>
        </w:tc>
        <w:tc>
          <w:tcPr>
            <w:tcW w:w="6458" w:type="dxa"/>
          </w:tcPr>
          <w:p w14:paraId="26BCC995" w14:textId="27D659B6" w:rsidR="00003634" w:rsidRPr="003B2C9C" w:rsidRDefault="00003634" w:rsidP="00003634">
            <w:pPr>
              <w:rPr>
                <w:rFonts w:ascii="GHEA Grapalat" w:hAnsi="GHEA Grapalat"/>
                <w:sz w:val="20"/>
                <w:szCs w:val="20"/>
              </w:rPr>
            </w:pPr>
            <w:r w:rsidRPr="003B2C9C">
              <w:rPr>
                <w:rFonts w:ascii="GHEA Grapalat" w:hAnsi="GHEA Grapalat"/>
                <w:sz w:val="20"/>
                <w:szCs w:val="20"/>
              </w:rPr>
              <w:t>Картофель</w:t>
            </w:r>
          </w:p>
        </w:tc>
      </w:tr>
      <w:tr w:rsidR="00003634" w:rsidRPr="009044F1" w14:paraId="4CDB152F" w14:textId="77777777" w:rsidTr="00674610">
        <w:trPr>
          <w:jc w:val="center"/>
        </w:trPr>
        <w:tc>
          <w:tcPr>
            <w:tcW w:w="1530" w:type="dxa"/>
            <w:vAlign w:val="center"/>
          </w:tcPr>
          <w:p w14:paraId="70858E6E" w14:textId="77777777" w:rsidR="00003634" w:rsidRPr="003870FE" w:rsidRDefault="00003634" w:rsidP="00003634">
            <w:pPr>
              <w:pStyle w:val="23"/>
              <w:widowControl w:val="0"/>
              <w:spacing w:line="240" w:lineRule="auto"/>
              <w:ind w:firstLine="0"/>
              <w:jc w:val="center"/>
              <w:rPr>
                <w:rFonts w:ascii="GHEA Grapalat" w:hAnsi="GHEA Grapalat"/>
                <w:lang w:val="hy-AM"/>
              </w:rPr>
            </w:pPr>
            <w:r w:rsidRPr="003870FE">
              <w:rPr>
                <w:rFonts w:ascii="GHEA Grapalat" w:hAnsi="GHEA Grapalat"/>
                <w:lang w:val="hy-AM"/>
              </w:rPr>
              <w:t>10</w:t>
            </w:r>
          </w:p>
        </w:tc>
        <w:tc>
          <w:tcPr>
            <w:tcW w:w="1246" w:type="dxa"/>
            <w:vAlign w:val="bottom"/>
          </w:tcPr>
          <w:p w14:paraId="4EB5F2EB" w14:textId="04503135" w:rsidR="00003634" w:rsidRPr="003B2C9C" w:rsidRDefault="00003634" w:rsidP="00003634">
            <w:pPr>
              <w:jc w:val="center"/>
              <w:rPr>
                <w:rFonts w:ascii="GHEA Grapalat" w:hAnsi="GHEA Grapalat"/>
                <w:sz w:val="20"/>
                <w:szCs w:val="20"/>
                <w:lang w:val="hy-AM"/>
              </w:rPr>
            </w:pPr>
            <w:r>
              <w:rPr>
                <w:rFonts w:ascii="Calibri" w:hAnsi="Calibri" w:cs="Calibri"/>
                <w:color w:val="000000"/>
                <w:sz w:val="22"/>
                <w:szCs w:val="22"/>
              </w:rPr>
              <w:t>159250</w:t>
            </w:r>
          </w:p>
        </w:tc>
        <w:tc>
          <w:tcPr>
            <w:tcW w:w="6458" w:type="dxa"/>
          </w:tcPr>
          <w:p w14:paraId="3534FD02" w14:textId="653C74E1" w:rsidR="00003634" w:rsidRPr="003B2C9C" w:rsidRDefault="00003634" w:rsidP="00003634">
            <w:pPr>
              <w:rPr>
                <w:rFonts w:ascii="GHEA Grapalat" w:hAnsi="GHEA Grapalat"/>
                <w:sz w:val="20"/>
                <w:szCs w:val="20"/>
              </w:rPr>
            </w:pPr>
            <w:r w:rsidRPr="003B2C9C">
              <w:rPr>
                <w:rFonts w:ascii="GHEA Grapalat" w:hAnsi="GHEA Grapalat"/>
                <w:sz w:val="20"/>
                <w:szCs w:val="20"/>
              </w:rPr>
              <w:t>Куриная грудка</w:t>
            </w:r>
          </w:p>
        </w:tc>
      </w:tr>
      <w:tr w:rsidR="00003634" w:rsidRPr="009044F1" w14:paraId="462E73C0" w14:textId="77777777" w:rsidTr="00674610">
        <w:trPr>
          <w:jc w:val="center"/>
        </w:trPr>
        <w:tc>
          <w:tcPr>
            <w:tcW w:w="1530" w:type="dxa"/>
            <w:vAlign w:val="center"/>
          </w:tcPr>
          <w:p w14:paraId="0BC895A7" w14:textId="77777777" w:rsidR="00003634" w:rsidRPr="003870FE" w:rsidRDefault="00003634" w:rsidP="00003634">
            <w:pPr>
              <w:pStyle w:val="23"/>
              <w:widowControl w:val="0"/>
              <w:spacing w:line="240" w:lineRule="auto"/>
              <w:ind w:firstLine="0"/>
              <w:jc w:val="center"/>
              <w:rPr>
                <w:rFonts w:ascii="GHEA Grapalat" w:hAnsi="GHEA Grapalat"/>
                <w:lang w:val="hy-AM"/>
              </w:rPr>
            </w:pPr>
            <w:r w:rsidRPr="003870FE">
              <w:rPr>
                <w:rFonts w:ascii="GHEA Grapalat" w:hAnsi="GHEA Grapalat"/>
                <w:lang w:val="hy-AM"/>
              </w:rPr>
              <w:t>11</w:t>
            </w:r>
          </w:p>
        </w:tc>
        <w:tc>
          <w:tcPr>
            <w:tcW w:w="1246" w:type="dxa"/>
            <w:vAlign w:val="bottom"/>
          </w:tcPr>
          <w:p w14:paraId="2921D886" w14:textId="286321C3" w:rsidR="00003634" w:rsidRPr="003B2C9C" w:rsidRDefault="00003634" w:rsidP="00003634">
            <w:pPr>
              <w:jc w:val="center"/>
              <w:rPr>
                <w:rFonts w:ascii="GHEA Grapalat" w:hAnsi="GHEA Grapalat"/>
                <w:sz w:val="20"/>
                <w:szCs w:val="20"/>
                <w:lang w:val="hy-AM"/>
              </w:rPr>
            </w:pPr>
            <w:r>
              <w:rPr>
                <w:rFonts w:ascii="Calibri" w:hAnsi="Calibri" w:cs="Calibri"/>
                <w:color w:val="000000"/>
                <w:sz w:val="22"/>
                <w:szCs w:val="22"/>
              </w:rPr>
              <w:t>165920</w:t>
            </w:r>
          </w:p>
        </w:tc>
        <w:tc>
          <w:tcPr>
            <w:tcW w:w="6458" w:type="dxa"/>
          </w:tcPr>
          <w:p w14:paraId="127C50A5" w14:textId="5B5CCCCE" w:rsidR="00003634" w:rsidRPr="003B2C9C" w:rsidRDefault="00003634" w:rsidP="00003634">
            <w:pPr>
              <w:rPr>
                <w:rFonts w:ascii="GHEA Grapalat" w:hAnsi="GHEA Grapalat"/>
                <w:sz w:val="20"/>
                <w:szCs w:val="20"/>
              </w:rPr>
            </w:pPr>
            <w:r w:rsidRPr="003B2C9C">
              <w:rPr>
                <w:rFonts w:ascii="GHEA Grapalat" w:hAnsi="GHEA Grapalat"/>
                <w:sz w:val="20"/>
                <w:szCs w:val="20"/>
              </w:rPr>
              <w:t>Хлеб</w:t>
            </w:r>
          </w:p>
        </w:tc>
      </w:tr>
      <w:tr w:rsidR="00003634" w:rsidRPr="009044F1" w14:paraId="34923974" w14:textId="77777777" w:rsidTr="00674610">
        <w:trPr>
          <w:jc w:val="center"/>
        </w:trPr>
        <w:tc>
          <w:tcPr>
            <w:tcW w:w="1530" w:type="dxa"/>
            <w:vAlign w:val="center"/>
          </w:tcPr>
          <w:p w14:paraId="7F1B7439" w14:textId="77777777" w:rsidR="00003634" w:rsidRPr="003870FE" w:rsidRDefault="00003634" w:rsidP="00003634">
            <w:pPr>
              <w:pStyle w:val="23"/>
              <w:widowControl w:val="0"/>
              <w:spacing w:line="240" w:lineRule="auto"/>
              <w:ind w:firstLine="0"/>
              <w:jc w:val="center"/>
              <w:rPr>
                <w:rFonts w:ascii="GHEA Grapalat" w:hAnsi="GHEA Grapalat"/>
                <w:lang w:val="hy-AM"/>
              </w:rPr>
            </w:pPr>
            <w:r w:rsidRPr="003870FE">
              <w:rPr>
                <w:rFonts w:ascii="GHEA Grapalat" w:hAnsi="GHEA Grapalat"/>
                <w:lang w:val="hy-AM"/>
              </w:rPr>
              <w:t>12</w:t>
            </w:r>
          </w:p>
        </w:tc>
        <w:tc>
          <w:tcPr>
            <w:tcW w:w="1246" w:type="dxa"/>
            <w:vAlign w:val="bottom"/>
          </w:tcPr>
          <w:p w14:paraId="5B46A8FD" w14:textId="3A2570B7" w:rsidR="00003634" w:rsidRPr="003B2C9C" w:rsidRDefault="00003634" w:rsidP="00003634">
            <w:pPr>
              <w:jc w:val="center"/>
              <w:rPr>
                <w:rFonts w:ascii="GHEA Grapalat" w:hAnsi="GHEA Grapalat"/>
                <w:sz w:val="20"/>
                <w:szCs w:val="20"/>
                <w:lang w:val="hy-AM"/>
              </w:rPr>
            </w:pPr>
            <w:r>
              <w:rPr>
                <w:rFonts w:ascii="Calibri" w:hAnsi="Calibri" w:cs="Calibri"/>
                <w:color w:val="000000"/>
                <w:sz w:val="22"/>
                <w:szCs w:val="22"/>
              </w:rPr>
              <w:t>35750</w:t>
            </w:r>
          </w:p>
        </w:tc>
        <w:tc>
          <w:tcPr>
            <w:tcW w:w="6458" w:type="dxa"/>
          </w:tcPr>
          <w:p w14:paraId="40CDDC89" w14:textId="1229D859" w:rsidR="00003634" w:rsidRPr="003B2C9C" w:rsidRDefault="00003634" w:rsidP="00003634">
            <w:pPr>
              <w:rPr>
                <w:rFonts w:ascii="GHEA Grapalat" w:hAnsi="GHEA Grapalat"/>
                <w:sz w:val="20"/>
                <w:szCs w:val="20"/>
              </w:rPr>
            </w:pPr>
            <w:r w:rsidRPr="003B2C9C">
              <w:rPr>
                <w:rFonts w:ascii="GHEA Grapalat" w:hAnsi="GHEA Grapalat"/>
                <w:sz w:val="20"/>
                <w:szCs w:val="20"/>
              </w:rPr>
              <w:t>Гречка</w:t>
            </w:r>
          </w:p>
        </w:tc>
      </w:tr>
      <w:tr w:rsidR="00003634" w:rsidRPr="009044F1" w14:paraId="137D20CD" w14:textId="77777777" w:rsidTr="00674610">
        <w:trPr>
          <w:jc w:val="center"/>
        </w:trPr>
        <w:tc>
          <w:tcPr>
            <w:tcW w:w="1530" w:type="dxa"/>
            <w:vAlign w:val="center"/>
          </w:tcPr>
          <w:p w14:paraId="68B2EE21" w14:textId="77777777" w:rsidR="00003634" w:rsidRPr="003870FE" w:rsidRDefault="00003634" w:rsidP="00003634">
            <w:pPr>
              <w:pStyle w:val="23"/>
              <w:widowControl w:val="0"/>
              <w:spacing w:line="240" w:lineRule="auto"/>
              <w:ind w:firstLine="0"/>
              <w:jc w:val="center"/>
              <w:rPr>
                <w:rFonts w:ascii="GHEA Grapalat" w:hAnsi="GHEA Grapalat"/>
                <w:lang w:val="hy-AM"/>
              </w:rPr>
            </w:pPr>
            <w:r w:rsidRPr="003870FE">
              <w:rPr>
                <w:rFonts w:ascii="GHEA Grapalat" w:hAnsi="GHEA Grapalat"/>
                <w:lang w:val="hy-AM"/>
              </w:rPr>
              <w:t>13</w:t>
            </w:r>
          </w:p>
        </w:tc>
        <w:tc>
          <w:tcPr>
            <w:tcW w:w="1246" w:type="dxa"/>
            <w:vAlign w:val="bottom"/>
          </w:tcPr>
          <w:p w14:paraId="336663C5" w14:textId="4C0012CF" w:rsidR="00003634" w:rsidRPr="003B2C9C" w:rsidRDefault="00003634" w:rsidP="00003634">
            <w:pPr>
              <w:jc w:val="center"/>
              <w:rPr>
                <w:rFonts w:ascii="GHEA Grapalat" w:hAnsi="GHEA Grapalat"/>
                <w:sz w:val="20"/>
                <w:szCs w:val="20"/>
                <w:lang w:val="hy-AM"/>
              </w:rPr>
            </w:pPr>
            <w:r>
              <w:rPr>
                <w:rFonts w:ascii="Calibri" w:hAnsi="Calibri" w:cs="Calibri"/>
                <w:color w:val="000000"/>
                <w:sz w:val="22"/>
                <w:szCs w:val="22"/>
              </w:rPr>
              <w:t>84630</w:t>
            </w:r>
          </w:p>
        </w:tc>
        <w:tc>
          <w:tcPr>
            <w:tcW w:w="6458" w:type="dxa"/>
          </w:tcPr>
          <w:p w14:paraId="7A0E591A" w14:textId="6A5D9C2E" w:rsidR="00003634" w:rsidRPr="003B2C9C" w:rsidRDefault="00003634" w:rsidP="00003634">
            <w:pPr>
              <w:rPr>
                <w:rFonts w:ascii="GHEA Grapalat" w:hAnsi="GHEA Grapalat"/>
                <w:sz w:val="20"/>
                <w:szCs w:val="20"/>
              </w:rPr>
            </w:pPr>
            <w:r w:rsidRPr="003B2C9C">
              <w:rPr>
                <w:rFonts w:ascii="GHEA Grapalat" w:hAnsi="GHEA Grapalat"/>
                <w:sz w:val="20"/>
                <w:szCs w:val="20"/>
              </w:rPr>
              <w:t>Яйца</w:t>
            </w:r>
          </w:p>
        </w:tc>
      </w:tr>
      <w:tr w:rsidR="00003634" w:rsidRPr="009044F1" w14:paraId="3BC05C66" w14:textId="77777777" w:rsidTr="00674610">
        <w:trPr>
          <w:jc w:val="center"/>
        </w:trPr>
        <w:tc>
          <w:tcPr>
            <w:tcW w:w="1530" w:type="dxa"/>
            <w:vAlign w:val="center"/>
          </w:tcPr>
          <w:p w14:paraId="426010BE" w14:textId="77777777" w:rsidR="00003634" w:rsidRPr="003870FE" w:rsidRDefault="00003634" w:rsidP="00003634">
            <w:pPr>
              <w:pStyle w:val="23"/>
              <w:widowControl w:val="0"/>
              <w:spacing w:line="240" w:lineRule="auto"/>
              <w:ind w:firstLine="0"/>
              <w:jc w:val="center"/>
              <w:rPr>
                <w:rFonts w:ascii="GHEA Grapalat" w:hAnsi="GHEA Grapalat"/>
                <w:lang w:val="hy-AM"/>
              </w:rPr>
            </w:pPr>
            <w:r w:rsidRPr="003870FE">
              <w:rPr>
                <w:rFonts w:ascii="GHEA Grapalat" w:hAnsi="GHEA Grapalat"/>
                <w:lang w:val="hy-AM"/>
              </w:rPr>
              <w:t>14</w:t>
            </w:r>
          </w:p>
        </w:tc>
        <w:tc>
          <w:tcPr>
            <w:tcW w:w="1246" w:type="dxa"/>
            <w:vAlign w:val="bottom"/>
          </w:tcPr>
          <w:p w14:paraId="7A6F32AB" w14:textId="24AFB376" w:rsidR="00003634" w:rsidRPr="003B2C9C" w:rsidRDefault="00003634" w:rsidP="00003634">
            <w:pPr>
              <w:jc w:val="center"/>
              <w:rPr>
                <w:rFonts w:ascii="GHEA Grapalat" w:hAnsi="GHEA Grapalat"/>
                <w:sz w:val="20"/>
                <w:szCs w:val="20"/>
                <w:lang w:val="hy-AM"/>
              </w:rPr>
            </w:pPr>
            <w:r>
              <w:rPr>
                <w:rFonts w:ascii="Calibri" w:hAnsi="Calibri" w:cs="Calibri"/>
                <w:color w:val="000000"/>
                <w:sz w:val="22"/>
                <w:szCs w:val="22"/>
              </w:rPr>
              <w:t>24480</w:t>
            </w:r>
          </w:p>
        </w:tc>
        <w:tc>
          <w:tcPr>
            <w:tcW w:w="6458" w:type="dxa"/>
          </w:tcPr>
          <w:p w14:paraId="16F7CEAC" w14:textId="243D865A" w:rsidR="00003634" w:rsidRPr="003B2C9C" w:rsidRDefault="00003634" w:rsidP="00003634">
            <w:pPr>
              <w:rPr>
                <w:rFonts w:ascii="GHEA Grapalat" w:hAnsi="GHEA Grapalat"/>
                <w:sz w:val="20"/>
                <w:szCs w:val="20"/>
              </w:rPr>
            </w:pPr>
            <w:r w:rsidRPr="003B2C9C">
              <w:rPr>
                <w:rFonts w:ascii="GHEA Grapalat" w:hAnsi="GHEA Grapalat"/>
                <w:sz w:val="20"/>
                <w:szCs w:val="20"/>
              </w:rPr>
              <w:t>Макароны</w:t>
            </w:r>
          </w:p>
        </w:tc>
      </w:tr>
      <w:tr w:rsidR="00003634" w:rsidRPr="009044F1" w14:paraId="1E8D37CA" w14:textId="77777777" w:rsidTr="00674610">
        <w:trPr>
          <w:jc w:val="center"/>
        </w:trPr>
        <w:tc>
          <w:tcPr>
            <w:tcW w:w="1530" w:type="dxa"/>
            <w:vAlign w:val="center"/>
          </w:tcPr>
          <w:p w14:paraId="5DA58C92" w14:textId="77777777" w:rsidR="00003634" w:rsidRPr="003870FE" w:rsidRDefault="00003634" w:rsidP="00003634">
            <w:pPr>
              <w:pStyle w:val="23"/>
              <w:widowControl w:val="0"/>
              <w:spacing w:line="240" w:lineRule="auto"/>
              <w:ind w:firstLine="0"/>
              <w:jc w:val="center"/>
              <w:rPr>
                <w:rFonts w:ascii="GHEA Grapalat" w:hAnsi="GHEA Grapalat"/>
                <w:lang w:val="hy-AM"/>
              </w:rPr>
            </w:pPr>
            <w:r w:rsidRPr="003870FE">
              <w:rPr>
                <w:rFonts w:ascii="GHEA Grapalat" w:hAnsi="GHEA Grapalat"/>
                <w:lang w:val="hy-AM"/>
              </w:rPr>
              <w:t>15</w:t>
            </w:r>
          </w:p>
        </w:tc>
        <w:tc>
          <w:tcPr>
            <w:tcW w:w="1246" w:type="dxa"/>
            <w:vAlign w:val="bottom"/>
          </w:tcPr>
          <w:p w14:paraId="330E9CE0" w14:textId="0D61FD42" w:rsidR="00003634" w:rsidRPr="003B2C9C" w:rsidRDefault="00003634" w:rsidP="00003634">
            <w:pPr>
              <w:jc w:val="center"/>
              <w:rPr>
                <w:rFonts w:ascii="GHEA Grapalat" w:hAnsi="GHEA Grapalat"/>
                <w:sz w:val="20"/>
                <w:szCs w:val="20"/>
                <w:lang w:val="hy-AM"/>
              </w:rPr>
            </w:pPr>
            <w:r>
              <w:rPr>
                <w:rFonts w:ascii="Calibri" w:hAnsi="Calibri" w:cs="Calibri"/>
                <w:color w:val="000000"/>
                <w:sz w:val="22"/>
                <w:szCs w:val="22"/>
              </w:rPr>
              <w:t>13860</w:t>
            </w:r>
          </w:p>
        </w:tc>
        <w:tc>
          <w:tcPr>
            <w:tcW w:w="6458" w:type="dxa"/>
          </w:tcPr>
          <w:p w14:paraId="52A4FD10" w14:textId="6757E4EA" w:rsidR="00003634" w:rsidRPr="003B2C9C" w:rsidRDefault="00003634" w:rsidP="00003634">
            <w:pPr>
              <w:rPr>
                <w:rFonts w:ascii="GHEA Grapalat" w:hAnsi="GHEA Grapalat"/>
                <w:sz w:val="20"/>
                <w:szCs w:val="20"/>
              </w:rPr>
            </w:pPr>
            <w:r w:rsidRPr="003B2C9C">
              <w:rPr>
                <w:rFonts w:ascii="GHEA Grapalat" w:hAnsi="GHEA Grapalat"/>
                <w:sz w:val="20"/>
                <w:szCs w:val="20"/>
              </w:rPr>
              <w:t>Горох</w:t>
            </w:r>
          </w:p>
        </w:tc>
      </w:tr>
      <w:tr w:rsidR="00003634" w:rsidRPr="009044F1" w14:paraId="2837A094" w14:textId="77777777" w:rsidTr="00674610">
        <w:trPr>
          <w:jc w:val="center"/>
        </w:trPr>
        <w:tc>
          <w:tcPr>
            <w:tcW w:w="1530" w:type="dxa"/>
            <w:vAlign w:val="center"/>
          </w:tcPr>
          <w:p w14:paraId="2AA20638" w14:textId="77777777" w:rsidR="00003634" w:rsidRPr="003870FE" w:rsidRDefault="00003634" w:rsidP="00003634">
            <w:pPr>
              <w:pStyle w:val="23"/>
              <w:widowControl w:val="0"/>
              <w:spacing w:line="240" w:lineRule="auto"/>
              <w:ind w:firstLine="0"/>
              <w:jc w:val="center"/>
              <w:rPr>
                <w:rFonts w:ascii="GHEA Grapalat" w:hAnsi="GHEA Grapalat"/>
                <w:lang w:val="hy-AM"/>
              </w:rPr>
            </w:pPr>
            <w:r w:rsidRPr="003870FE">
              <w:rPr>
                <w:rFonts w:ascii="GHEA Grapalat" w:hAnsi="GHEA Grapalat"/>
                <w:lang w:val="hy-AM"/>
              </w:rPr>
              <w:t>16</w:t>
            </w:r>
          </w:p>
        </w:tc>
        <w:tc>
          <w:tcPr>
            <w:tcW w:w="1246" w:type="dxa"/>
            <w:vAlign w:val="bottom"/>
          </w:tcPr>
          <w:p w14:paraId="24D550E9" w14:textId="6CFC4B34" w:rsidR="00003634" w:rsidRPr="003B2C9C" w:rsidRDefault="00003634" w:rsidP="00003634">
            <w:pPr>
              <w:jc w:val="center"/>
              <w:rPr>
                <w:rFonts w:ascii="GHEA Grapalat" w:hAnsi="GHEA Grapalat"/>
                <w:sz w:val="20"/>
                <w:szCs w:val="20"/>
              </w:rPr>
            </w:pPr>
            <w:r>
              <w:rPr>
                <w:rFonts w:ascii="Calibri" w:hAnsi="Calibri" w:cs="Calibri"/>
                <w:color w:val="000000"/>
                <w:sz w:val="22"/>
                <w:szCs w:val="22"/>
              </w:rPr>
              <w:t>24750</w:t>
            </w:r>
          </w:p>
        </w:tc>
        <w:tc>
          <w:tcPr>
            <w:tcW w:w="6458" w:type="dxa"/>
          </w:tcPr>
          <w:p w14:paraId="268DC7D3" w14:textId="31F5C405" w:rsidR="00003634" w:rsidRPr="003B2C9C" w:rsidRDefault="00003634" w:rsidP="00003634">
            <w:pPr>
              <w:rPr>
                <w:rFonts w:ascii="GHEA Grapalat" w:hAnsi="GHEA Grapalat"/>
                <w:sz w:val="20"/>
                <w:szCs w:val="20"/>
              </w:rPr>
            </w:pPr>
            <w:r w:rsidRPr="003B2C9C">
              <w:rPr>
                <w:rFonts w:ascii="GHEA Grapalat" w:hAnsi="GHEA Grapalat"/>
                <w:sz w:val="20"/>
                <w:szCs w:val="20"/>
              </w:rPr>
              <w:t>Чечевица</w:t>
            </w:r>
          </w:p>
        </w:tc>
      </w:tr>
      <w:tr w:rsidR="00003634" w:rsidRPr="009044F1" w14:paraId="537D707C" w14:textId="77777777" w:rsidTr="00674610">
        <w:trPr>
          <w:jc w:val="center"/>
        </w:trPr>
        <w:tc>
          <w:tcPr>
            <w:tcW w:w="1530" w:type="dxa"/>
            <w:vAlign w:val="center"/>
          </w:tcPr>
          <w:p w14:paraId="791806B5" w14:textId="77777777" w:rsidR="00003634" w:rsidRPr="003870FE" w:rsidRDefault="00003634" w:rsidP="00003634">
            <w:pPr>
              <w:pStyle w:val="23"/>
              <w:widowControl w:val="0"/>
              <w:spacing w:line="240" w:lineRule="auto"/>
              <w:ind w:firstLine="0"/>
              <w:jc w:val="center"/>
              <w:rPr>
                <w:rFonts w:ascii="GHEA Grapalat" w:hAnsi="GHEA Grapalat"/>
                <w:lang w:val="hy-AM"/>
              </w:rPr>
            </w:pPr>
            <w:r w:rsidRPr="003870FE">
              <w:rPr>
                <w:rFonts w:ascii="GHEA Grapalat" w:hAnsi="GHEA Grapalat"/>
                <w:lang w:val="hy-AM"/>
              </w:rPr>
              <w:t>17</w:t>
            </w:r>
          </w:p>
        </w:tc>
        <w:tc>
          <w:tcPr>
            <w:tcW w:w="1246" w:type="dxa"/>
            <w:vAlign w:val="bottom"/>
          </w:tcPr>
          <w:p w14:paraId="29C64FC2" w14:textId="4DF1D489" w:rsidR="00003634" w:rsidRPr="003B2C9C" w:rsidRDefault="00003634" w:rsidP="00003634">
            <w:pPr>
              <w:jc w:val="center"/>
              <w:rPr>
                <w:rFonts w:ascii="GHEA Grapalat" w:hAnsi="GHEA Grapalat"/>
                <w:sz w:val="20"/>
                <w:szCs w:val="20"/>
                <w:lang w:val="hy-AM"/>
              </w:rPr>
            </w:pPr>
            <w:r>
              <w:rPr>
                <w:rFonts w:ascii="Calibri" w:hAnsi="Calibri" w:cs="Calibri"/>
                <w:color w:val="000000"/>
                <w:sz w:val="22"/>
                <w:szCs w:val="22"/>
              </w:rPr>
              <w:t>129800</w:t>
            </w:r>
          </w:p>
        </w:tc>
        <w:tc>
          <w:tcPr>
            <w:tcW w:w="6458" w:type="dxa"/>
          </w:tcPr>
          <w:p w14:paraId="37EE7EA6" w14:textId="3C6DB395" w:rsidR="00003634" w:rsidRPr="003B2C9C" w:rsidRDefault="00003634" w:rsidP="00003634">
            <w:pPr>
              <w:rPr>
                <w:rFonts w:ascii="GHEA Grapalat" w:hAnsi="GHEA Grapalat"/>
                <w:sz w:val="20"/>
                <w:szCs w:val="20"/>
              </w:rPr>
            </w:pPr>
            <w:r w:rsidRPr="003B2C9C">
              <w:rPr>
                <w:rFonts w:ascii="GHEA Grapalat" w:hAnsi="GHEA Grapalat"/>
                <w:sz w:val="20"/>
                <w:szCs w:val="20"/>
              </w:rPr>
              <w:t>Сыр</w:t>
            </w:r>
          </w:p>
        </w:tc>
      </w:tr>
      <w:tr w:rsidR="00003634" w:rsidRPr="009044F1" w14:paraId="6E28FBC8" w14:textId="77777777" w:rsidTr="00674610">
        <w:trPr>
          <w:jc w:val="center"/>
        </w:trPr>
        <w:tc>
          <w:tcPr>
            <w:tcW w:w="1530" w:type="dxa"/>
            <w:vAlign w:val="center"/>
          </w:tcPr>
          <w:p w14:paraId="0E511825" w14:textId="77777777" w:rsidR="00003634" w:rsidRPr="003870FE" w:rsidRDefault="00003634" w:rsidP="00003634">
            <w:pPr>
              <w:pStyle w:val="23"/>
              <w:widowControl w:val="0"/>
              <w:spacing w:line="240" w:lineRule="auto"/>
              <w:ind w:firstLine="0"/>
              <w:jc w:val="center"/>
              <w:rPr>
                <w:rFonts w:ascii="GHEA Grapalat" w:hAnsi="GHEA Grapalat"/>
                <w:lang w:val="hy-AM"/>
              </w:rPr>
            </w:pPr>
            <w:r w:rsidRPr="003870FE">
              <w:rPr>
                <w:rFonts w:ascii="GHEA Grapalat" w:hAnsi="GHEA Grapalat"/>
                <w:lang w:val="hy-AM"/>
              </w:rPr>
              <w:t>18</w:t>
            </w:r>
          </w:p>
        </w:tc>
        <w:tc>
          <w:tcPr>
            <w:tcW w:w="1246" w:type="dxa"/>
            <w:vAlign w:val="bottom"/>
          </w:tcPr>
          <w:p w14:paraId="581807C6" w14:textId="56581D73" w:rsidR="00003634" w:rsidRPr="003B2C9C" w:rsidRDefault="00003634" w:rsidP="00003634">
            <w:pPr>
              <w:jc w:val="center"/>
              <w:rPr>
                <w:rFonts w:ascii="GHEA Grapalat" w:hAnsi="GHEA Grapalat"/>
                <w:sz w:val="20"/>
                <w:szCs w:val="20"/>
                <w:lang w:val="hy-AM"/>
              </w:rPr>
            </w:pPr>
            <w:r>
              <w:rPr>
                <w:rFonts w:ascii="Calibri" w:hAnsi="Calibri" w:cs="Calibri"/>
                <w:color w:val="000000"/>
                <w:sz w:val="22"/>
                <w:szCs w:val="22"/>
              </w:rPr>
              <w:t>21450</w:t>
            </w:r>
          </w:p>
        </w:tc>
        <w:tc>
          <w:tcPr>
            <w:tcW w:w="6458" w:type="dxa"/>
          </w:tcPr>
          <w:p w14:paraId="2CEF29F2" w14:textId="58F87774" w:rsidR="00003634" w:rsidRPr="003B2C9C" w:rsidRDefault="00003634" w:rsidP="00003634">
            <w:pPr>
              <w:rPr>
                <w:rFonts w:ascii="GHEA Grapalat" w:hAnsi="GHEA Grapalat"/>
                <w:sz w:val="20"/>
                <w:szCs w:val="20"/>
              </w:rPr>
            </w:pPr>
            <w:proofErr w:type="spellStart"/>
            <w:r>
              <w:rPr>
                <w:rFonts w:ascii="GHEA Grapalat" w:hAnsi="GHEA Grapalat"/>
                <w:sz w:val="20"/>
                <w:szCs w:val="20"/>
              </w:rPr>
              <w:t>Мацон</w:t>
            </w:r>
            <w:proofErr w:type="spellEnd"/>
          </w:p>
        </w:tc>
      </w:tr>
      <w:tr w:rsidR="00003634" w:rsidRPr="009044F1" w14:paraId="666361D6" w14:textId="77777777" w:rsidTr="00674610">
        <w:trPr>
          <w:jc w:val="center"/>
        </w:trPr>
        <w:tc>
          <w:tcPr>
            <w:tcW w:w="1530" w:type="dxa"/>
            <w:vAlign w:val="center"/>
          </w:tcPr>
          <w:p w14:paraId="355023D0" w14:textId="77777777" w:rsidR="00003634" w:rsidRPr="003870FE" w:rsidRDefault="00003634" w:rsidP="00003634">
            <w:pPr>
              <w:pStyle w:val="23"/>
              <w:widowControl w:val="0"/>
              <w:spacing w:line="240" w:lineRule="auto"/>
              <w:ind w:firstLine="0"/>
              <w:jc w:val="center"/>
              <w:rPr>
                <w:rFonts w:ascii="GHEA Grapalat" w:hAnsi="GHEA Grapalat"/>
                <w:lang w:val="hy-AM"/>
              </w:rPr>
            </w:pPr>
            <w:r w:rsidRPr="003870FE">
              <w:rPr>
                <w:rFonts w:ascii="GHEA Grapalat" w:hAnsi="GHEA Grapalat"/>
                <w:lang w:val="hy-AM"/>
              </w:rPr>
              <w:t>19</w:t>
            </w:r>
          </w:p>
        </w:tc>
        <w:tc>
          <w:tcPr>
            <w:tcW w:w="1246" w:type="dxa"/>
            <w:vAlign w:val="bottom"/>
          </w:tcPr>
          <w:p w14:paraId="5E7ABBA7" w14:textId="6ABBE30E" w:rsidR="00003634" w:rsidRPr="003B2C9C" w:rsidRDefault="00003634" w:rsidP="00003634">
            <w:pPr>
              <w:jc w:val="center"/>
              <w:rPr>
                <w:rFonts w:ascii="GHEA Grapalat" w:hAnsi="GHEA Grapalat"/>
                <w:sz w:val="20"/>
                <w:szCs w:val="20"/>
              </w:rPr>
            </w:pPr>
            <w:r>
              <w:rPr>
                <w:rFonts w:ascii="Calibri" w:hAnsi="Calibri" w:cs="Calibri"/>
                <w:color w:val="000000"/>
                <w:sz w:val="22"/>
                <w:szCs w:val="22"/>
              </w:rPr>
              <w:t>2500</w:t>
            </w:r>
          </w:p>
        </w:tc>
        <w:tc>
          <w:tcPr>
            <w:tcW w:w="6458" w:type="dxa"/>
          </w:tcPr>
          <w:p w14:paraId="257DCE63" w14:textId="29801BD5" w:rsidR="00003634" w:rsidRPr="003B2C9C" w:rsidRDefault="00003634" w:rsidP="00003634">
            <w:pPr>
              <w:rPr>
                <w:rFonts w:ascii="GHEA Grapalat" w:hAnsi="GHEA Grapalat"/>
                <w:sz w:val="20"/>
                <w:szCs w:val="20"/>
              </w:rPr>
            </w:pPr>
            <w:r w:rsidRPr="003B2C9C">
              <w:rPr>
                <w:rFonts w:ascii="GHEA Grapalat" w:hAnsi="GHEA Grapalat"/>
                <w:sz w:val="20"/>
                <w:szCs w:val="20"/>
              </w:rPr>
              <w:t>Тёртый красный болгарский перец</w:t>
            </w:r>
          </w:p>
        </w:tc>
      </w:tr>
    </w:tbl>
    <w:p w14:paraId="3E08A9A0" w14:textId="77777777" w:rsidR="006173D4" w:rsidRPr="00B453CD"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6D602F39" w14:textId="77777777" w:rsidR="00096865" w:rsidRPr="009044F1" w:rsidRDefault="00096865" w:rsidP="00B46D58">
      <w:pPr>
        <w:widowControl w:val="0"/>
        <w:spacing w:after="160"/>
        <w:ind w:firstLine="567"/>
        <w:jc w:val="center"/>
        <w:rPr>
          <w:rFonts w:ascii="GHEA Grapalat" w:hAnsi="GHEA Grapalat" w:cs="Sylfaen"/>
          <w:i/>
        </w:rPr>
      </w:pPr>
    </w:p>
    <w:p w14:paraId="1E007E38"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13F6DC06"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00639612"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780D362"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743A1BD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744AC2A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731ACDE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659B7CF"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AED7683"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2E8522A" w14:textId="77777777"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5A4CF2D" w14:textId="77777777"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14:paraId="5EACDAD8" w14:textId="77777777" w:rsidR="006622A4" w:rsidRPr="009044F1" w:rsidRDefault="006622A4" w:rsidP="00B46D58">
      <w:pPr>
        <w:widowControl w:val="0"/>
        <w:tabs>
          <w:tab w:val="left" w:pos="1134"/>
        </w:tabs>
        <w:spacing w:after="160"/>
        <w:ind w:firstLine="567"/>
        <w:jc w:val="both"/>
        <w:rPr>
          <w:rFonts w:ascii="GHEA Grapalat" w:hAnsi="GHEA Grapalat" w:cs="Sylfaen"/>
        </w:rPr>
      </w:pPr>
    </w:p>
    <w:p w14:paraId="28548715"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DCEF8B6" w14:textId="77777777"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14:paraId="18282DEB"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8765501"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4EA7EFE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1BAAC038"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09CD547"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1BAEA95C"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6A3FA7A"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BCCE750"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ED2A0BE"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216D95D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04194DAB"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9C54B5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0E77D7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4BC49DDC"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1"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50E8EF24"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14:paraId="132B24CD"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792F9573"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318559D5"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63D4205C"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360D784" w14:textId="125E99AE" w:rsidR="00E36842" w:rsidRDefault="00C366B6" w:rsidP="00E36842">
      <w:pPr>
        <w:widowControl w:val="0"/>
        <w:spacing w:after="160"/>
        <w:jc w:val="center"/>
        <w:rPr>
          <w:rFonts w:ascii="GHEA Grapalat" w:hAnsi="GHEA Grapalat" w:cs="Arial"/>
          <w:b/>
        </w:rPr>
      </w:pPr>
      <w:r>
        <w:rPr>
          <w:rFonts w:ascii="GHEA Grapalat" w:hAnsi="GHEA Grapalat"/>
        </w:rPr>
        <w:t>2</w:t>
      </w:r>
      <w:r w:rsidR="000A6B75" w:rsidRPr="009044F1">
        <w:rPr>
          <w:rFonts w:ascii="GHEA Grapalat" w:hAnsi="GHEA Grapalat"/>
        </w:rPr>
        <w:t>)</w:t>
      </w:r>
      <w:r w:rsidR="00911F57" w:rsidRPr="00911F57">
        <w:rPr>
          <w:rFonts w:ascii="GHEA Grapalat" w:hAnsi="GHEA Grapalat"/>
        </w:rPr>
        <w:tab/>
      </w:r>
      <w:r w:rsidR="000A6B75" w:rsidRPr="009044F1">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E36842" w:rsidRPr="00E36842">
        <w:rPr>
          <w:rFonts w:ascii="GHEA Grapalat" w:hAnsi="GHEA Grapalat"/>
          <w:b/>
        </w:rPr>
        <w:t xml:space="preserve"> </w:t>
      </w:r>
      <w:r w:rsidR="00E36842">
        <w:rPr>
          <w:rFonts w:ascii="GHEA Grapalat" w:hAnsi="GHEA Grapalat"/>
          <w:b/>
        </w:rPr>
        <w:t xml:space="preserve">3. РАЗЪЯСНЕНИЕ ПРИГЛАШЕНИЯ </w:t>
      </w:r>
      <w:r w:rsidR="00E36842">
        <w:rPr>
          <w:rFonts w:ascii="GHEA Grapalat" w:hAnsi="GHEA Grapalat"/>
          <w:b/>
        </w:rPr>
        <w:br/>
        <w:t xml:space="preserve">И ПОРЯДОК ВНЕСЕНИЯ ИЗМЕНЕНИЯ В ПРИГЛАШЕНИЕ </w:t>
      </w:r>
    </w:p>
    <w:p w14:paraId="4538B440"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3.1.</w:t>
      </w:r>
      <w:r>
        <w:rPr>
          <w:rFonts w:ascii="GHEA Grapalat" w:hAnsi="GHEA Grapalat"/>
        </w:rPr>
        <w:tab/>
        <w:t>Согласно статье 29 Закона участник вправе требовать от заказчика разъяснения приглашения.</w:t>
      </w:r>
    </w:p>
    <w:p w14:paraId="2B67D82A" w14:textId="77777777" w:rsidR="00E36842" w:rsidRDefault="00E36842" w:rsidP="00E36842">
      <w:pPr>
        <w:widowControl w:val="0"/>
        <w:autoSpaceDE w:val="0"/>
        <w:autoSpaceDN w:val="0"/>
        <w:adjustRightInd w:val="0"/>
        <w:spacing w:after="160"/>
        <w:ind w:firstLine="567"/>
        <w:jc w:val="both"/>
        <w:rPr>
          <w:rFonts w:ascii="GHEA Grapalat" w:hAnsi="GHEA Grapalat"/>
        </w:rPr>
      </w:pPr>
      <w:r>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2"/>
        <w:t>5</w:t>
      </w:r>
      <w:r>
        <w:rPr>
          <w:rFonts w:ascii="GHEA Grapalat" w:hAnsi="GHEA Grapalat"/>
        </w:rPr>
        <w:t xml:space="preserve">. </w:t>
      </w:r>
    </w:p>
    <w:p w14:paraId="49DC7FBA"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3.2.</w:t>
      </w:r>
      <w:r>
        <w:rPr>
          <w:rFonts w:ascii="GHEA Grapalat" w:hAnsi="GHEA Grapalat"/>
        </w:rPr>
        <w:tab/>
        <w:t>В день предоставления разъяснения объявление о запросе и о</w:t>
      </w:r>
      <w:r>
        <w:rPr>
          <w:rFonts w:ascii="Courier New" w:hAnsi="Courier New" w:cs="Courier New"/>
          <w:lang w:val="en-US"/>
        </w:rPr>
        <w:t> </w:t>
      </w:r>
      <w:r>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B1CCC74"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rPr>
      </w:pPr>
      <w:r>
        <w:rPr>
          <w:rFonts w:ascii="GHEA Grapalat" w:hAnsi="GHEA Grapalat"/>
        </w:rPr>
        <w:t>3.3.</w:t>
      </w:r>
      <w:r>
        <w:rPr>
          <w:rFonts w:ascii="GHEA Grapalat" w:hAnsi="GHEA Grapalat"/>
        </w:rPr>
        <w:tab/>
        <w:t>Разъяснения не предоставляется, если запрос представлен с</w:t>
      </w:r>
      <w:r>
        <w:rPr>
          <w:rFonts w:ascii="Calibri" w:hAnsi="Calibri" w:cs="Calibri"/>
        </w:rPr>
        <w:t> </w:t>
      </w:r>
      <w:r>
        <w:rPr>
          <w:rFonts w:ascii="GHEA Grapalat" w:hAnsi="GHEA Grapalat" w:cs="GHEA Grapalat"/>
        </w:rPr>
        <w:t>нарушением</w:t>
      </w:r>
      <w:r>
        <w:rPr>
          <w:rFonts w:ascii="GHEA Grapalat" w:hAnsi="GHEA Grapalat"/>
        </w:rPr>
        <w:t xml:space="preserve"> </w:t>
      </w:r>
      <w:r>
        <w:rPr>
          <w:rFonts w:ascii="GHEA Grapalat" w:hAnsi="GHEA Grapalat" w:cs="GHEA Grapalat"/>
        </w:rPr>
        <w:t>установленного</w:t>
      </w:r>
      <w:r>
        <w:rPr>
          <w:rFonts w:ascii="GHEA Grapalat" w:hAnsi="GHEA Grapalat"/>
        </w:rPr>
        <w:t xml:space="preserve"> </w:t>
      </w:r>
      <w:r>
        <w:rPr>
          <w:rFonts w:ascii="GHEA Grapalat" w:hAnsi="GHEA Grapalat" w:cs="GHEA Grapalat"/>
        </w:rPr>
        <w:t>настоящим</w:t>
      </w:r>
      <w:r>
        <w:rPr>
          <w:rFonts w:ascii="GHEA Grapalat" w:hAnsi="GHEA Grapalat"/>
        </w:rPr>
        <w:t xml:space="preserve"> </w:t>
      </w:r>
      <w:r>
        <w:rPr>
          <w:rFonts w:ascii="GHEA Grapalat" w:hAnsi="GHEA Grapalat" w:cs="GHEA Grapalat"/>
        </w:rPr>
        <w:t>разделом</w:t>
      </w:r>
      <w:r>
        <w:rPr>
          <w:rFonts w:ascii="GHEA Grapalat" w:hAnsi="GHEA Grapalat"/>
        </w:rPr>
        <w:t xml:space="preserve"> </w:t>
      </w:r>
      <w:r>
        <w:rPr>
          <w:rFonts w:ascii="GHEA Grapalat" w:hAnsi="GHEA Grapalat" w:cs="GHEA Grapalat"/>
        </w:rPr>
        <w:t>срока</w:t>
      </w:r>
      <w:r>
        <w:rPr>
          <w:rFonts w:ascii="GHEA Grapalat" w:hAnsi="GHEA Grapalat"/>
        </w:rPr>
        <w:t xml:space="preserve">, </w:t>
      </w:r>
      <w:r>
        <w:rPr>
          <w:rFonts w:ascii="GHEA Grapalat" w:hAnsi="GHEA Grapalat" w:cs="GHEA Grapalat"/>
        </w:rPr>
        <w:t>а</w:t>
      </w:r>
      <w:r>
        <w:rPr>
          <w:rFonts w:ascii="GHEA Grapalat" w:hAnsi="GHEA Grapalat"/>
        </w:rPr>
        <w:t xml:space="preserve"> </w:t>
      </w:r>
      <w:r>
        <w:rPr>
          <w:rFonts w:ascii="GHEA Grapalat" w:hAnsi="GHEA Grapalat" w:cs="GHEA Grapalat"/>
        </w:rPr>
        <w:t>также</w:t>
      </w:r>
      <w:r>
        <w:rPr>
          <w:rFonts w:ascii="GHEA Grapalat" w:hAnsi="GHEA Grapalat"/>
        </w:rPr>
        <w:t xml:space="preserve"> </w:t>
      </w:r>
      <w:r>
        <w:rPr>
          <w:rFonts w:ascii="GHEA Grapalat" w:hAnsi="GHEA Grapalat" w:cs="GHEA Grapalat"/>
        </w:rPr>
        <w:t>в</w:t>
      </w:r>
      <w:r>
        <w:rPr>
          <w:rFonts w:ascii="GHEA Grapalat" w:hAnsi="GHEA Grapalat"/>
        </w:rPr>
        <w:t xml:space="preserve"> </w:t>
      </w:r>
      <w:r>
        <w:rPr>
          <w:rFonts w:ascii="GHEA Grapalat" w:hAnsi="GHEA Grapalat" w:cs="GHEA Grapalat"/>
        </w:rPr>
        <w:t>случае</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выходит</w:t>
      </w:r>
      <w:r>
        <w:rPr>
          <w:rFonts w:ascii="GHEA Grapalat" w:hAnsi="GHEA Grapalat"/>
        </w:rPr>
        <w:t xml:space="preserve"> </w:t>
      </w:r>
      <w:r>
        <w:rPr>
          <w:rFonts w:ascii="GHEA Grapalat" w:hAnsi="GHEA Grapalat" w:cs="GHEA Grapalat"/>
        </w:rPr>
        <w:t>за</w:t>
      </w:r>
      <w:r>
        <w:rPr>
          <w:rFonts w:ascii="GHEA Grapalat" w:hAnsi="GHEA Grapalat"/>
        </w:rPr>
        <w:t xml:space="preserve"> </w:t>
      </w:r>
      <w:r>
        <w:rPr>
          <w:rFonts w:ascii="GHEA Grapalat" w:hAnsi="GHEA Grapalat" w:cs="GHEA Grapalat"/>
        </w:rPr>
        <w:t>рамки</w:t>
      </w:r>
      <w:r>
        <w:rPr>
          <w:rFonts w:ascii="GHEA Grapalat" w:hAnsi="GHEA Grapalat"/>
        </w:rPr>
        <w:t xml:space="preserve"> </w:t>
      </w:r>
      <w:r>
        <w:rPr>
          <w:rFonts w:ascii="GHEA Grapalat" w:hAnsi="GHEA Grapalat" w:cs="GHEA Grapalat"/>
        </w:rPr>
        <w:t>содержания</w:t>
      </w:r>
      <w:r>
        <w:rPr>
          <w:rFonts w:ascii="GHEA Grapalat" w:hAnsi="GHEA Grapalat"/>
        </w:rPr>
        <w:t xml:space="preserve"> </w:t>
      </w:r>
      <w:r>
        <w:rPr>
          <w:rFonts w:ascii="GHEA Grapalat" w:hAnsi="GHEA Grapalat" w:cs="GHEA Grapalat"/>
        </w:rPr>
        <w:t>настоящего</w:t>
      </w:r>
      <w:r>
        <w:rPr>
          <w:rFonts w:ascii="GHEA Grapalat" w:hAnsi="GHEA Grapalat"/>
        </w:rPr>
        <w:t xml:space="preserve"> </w:t>
      </w:r>
      <w:r>
        <w:rPr>
          <w:rFonts w:ascii="GHEA Grapalat" w:hAnsi="GHEA Grapalat" w:cs="GHEA Grapalat"/>
        </w:rPr>
        <w:t>Приглашения</w:t>
      </w:r>
      <w:r>
        <w:rPr>
          <w:rFonts w:ascii="GHEA Grapalat" w:hAnsi="GHEA Grapalat"/>
        </w:rPr>
        <w:t xml:space="preserve">, </w:t>
      </w:r>
      <w:r>
        <w:rPr>
          <w:rFonts w:ascii="GHEA Grapalat" w:hAnsi="GHEA Grapalat" w:cs="GHEA Grapalat"/>
        </w:rPr>
        <w:t>или</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ка</w:t>
      </w:r>
      <w:r>
        <w:rPr>
          <w:rFonts w:ascii="GHEA Grapalat" w:hAnsi="GHEA Grapalat"/>
        </w:rPr>
        <w:t>сается соответствия технических характеристик предлагаемых участником товаров техническим характеристикам, предусмотренным настоящим</w:t>
      </w:r>
      <w:r>
        <w:rPr>
          <w:rFonts w:ascii="Sylfaen" w:hAnsi="Sylfaen"/>
          <w:lang w:val="hy-AM"/>
        </w:rPr>
        <w:t xml:space="preserve"> </w:t>
      </w:r>
      <w:r>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ADC355E"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lang w:val="hy-AM"/>
        </w:rPr>
      </w:pPr>
      <w:r>
        <w:rPr>
          <w:rFonts w:ascii="GHEA Grapalat" w:hAnsi="GHEA Grapalat"/>
        </w:rPr>
        <w:t>3.4.</w:t>
      </w:r>
      <w:r>
        <w:rPr>
          <w:rFonts w:ascii="GHEA Grapalat" w:hAnsi="GHEA Grapalat"/>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Pr>
          <w:rFonts w:ascii="GHEA Grapalat" w:hAnsi="GHEA Grapalat"/>
          <w:vertAlign w:val="superscript"/>
          <w:lang w:val="hy-AM"/>
        </w:rPr>
        <w:t>5</w:t>
      </w:r>
      <w:r>
        <w:rPr>
          <w:rFonts w:ascii="GHEA Grapalat" w:hAnsi="GHEA Grapalat"/>
          <w:lang w:val="hy-AM"/>
        </w:rPr>
        <w:t xml:space="preserve"> </w:t>
      </w:r>
    </w:p>
    <w:p w14:paraId="3CF8059B"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 Кажд</w:t>
      </w:r>
      <w:proofErr w:type="spellStart"/>
      <w:r>
        <w:rPr>
          <w:rFonts w:ascii="GHEA Grapalat" w:hAnsi="GHEA Grapalat"/>
        </w:rPr>
        <w:t>ое</w:t>
      </w:r>
      <w:proofErr w:type="spellEnd"/>
      <w:r>
        <w:rPr>
          <w:rFonts w:ascii="GHEA Grapalat" w:hAnsi="GHEA Grapalat"/>
        </w:rPr>
        <w:t xml:space="preserve"> лицо</w:t>
      </w:r>
      <w:r>
        <w:rPr>
          <w:rFonts w:ascii="GHEA Grapalat" w:hAnsi="GHEA Grapalat"/>
          <w:lang w:val="hy-AM"/>
        </w:rPr>
        <w:t xml:space="preserve"> без указания имени, до истечения срока, установленного для внесения изменений в приглашение, </w:t>
      </w:r>
      <w:r>
        <w:rPr>
          <w:rFonts w:ascii="GHEA Grapalat" w:hAnsi="GHEA Grapalat"/>
        </w:rPr>
        <w:t xml:space="preserve">имеет право </w:t>
      </w:r>
      <w:r>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 с точки зрения предусмотренных Законом требований обеспечения конкуренции и исключения дискриминации</w:t>
      </w:r>
      <w:r>
        <w:rPr>
          <w:rFonts w:ascii="GHEA Grapalat" w:hAnsi="GHEA Grapalat"/>
        </w:rPr>
        <w:t>.</w:t>
      </w:r>
      <w:r>
        <w:rPr>
          <w:rFonts w:ascii="GHEA Grapalat" w:hAnsi="GHEA Grapalat"/>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11FBD677"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cs="Arial Unicode"/>
        </w:rPr>
      </w:pPr>
      <w:r>
        <w:rPr>
          <w:rFonts w:ascii="GHEA Grapalat" w:hAnsi="GHEA Grapalat"/>
        </w:rPr>
        <w:t>3.</w:t>
      </w:r>
      <w:r>
        <w:rPr>
          <w:rFonts w:ascii="GHEA Grapalat" w:hAnsi="GHEA Grapalat"/>
          <w:lang w:val="hy-AM"/>
        </w:rPr>
        <w:t>6</w:t>
      </w:r>
      <w:r>
        <w:rPr>
          <w:rFonts w:ascii="GHEA Grapalat" w:hAnsi="GHEA Grapalat"/>
        </w:rPr>
        <w:t>.</w:t>
      </w:r>
      <w:r>
        <w:rPr>
          <w:rFonts w:ascii="GHEA Grapalat" w:hAnsi="GHEA Grapalat"/>
        </w:rPr>
        <w:tab/>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3"/>
        <w:t>6</w:t>
      </w:r>
      <w:r>
        <w:rPr>
          <w:rFonts w:ascii="GHEA Grapalat" w:hAnsi="GHEA Grapalat"/>
        </w:rPr>
        <w:t xml:space="preserve">. </w:t>
      </w:r>
    </w:p>
    <w:p w14:paraId="055F4DD4" w14:textId="77777777" w:rsidR="00E36842" w:rsidRDefault="00E36842" w:rsidP="00E36842">
      <w:pPr>
        <w:widowControl w:val="0"/>
        <w:spacing w:after="160"/>
        <w:jc w:val="center"/>
        <w:rPr>
          <w:rFonts w:ascii="GHEA Grapalat" w:hAnsi="GHEA Grapalat"/>
          <w:b/>
        </w:rPr>
      </w:pPr>
    </w:p>
    <w:p w14:paraId="34397324" w14:textId="77777777" w:rsidR="00E36842" w:rsidRDefault="00E36842" w:rsidP="00E36842">
      <w:pPr>
        <w:widowControl w:val="0"/>
        <w:spacing w:after="160"/>
        <w:jc w:val="center"/>
        <w:rPr>
          <w:rFonts w:ascii="GHEA Grapalat" w:hAnsi="GHEA Grapalat" w:cs="Arial"/>
          <w:b/>
        </w:rPr>
      </w:pPr>
      <w:r>
        <w:rPr>
          <w:rFonts w:ascii="GHEA Grapalat" w:hAnsi="GHEA Grapalat"/>
          <w:b/>
        </w:rPr>
        <w:t>4. ПОРЯДОК ПОДАЧИ ЗАЯВКИ</w:t>
      </w:r>
    </w:p>
    <w:p w14:paraId="1B02FD9A"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4.1.</w:t>
      </w:r>
      <w:r>
        <w:rPr>
          <w:rFonts w:ascii="GHEA Grapalat" w:hAnsi="GHEA Grapalat"/>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CC7C866" w14:textId="77777777" w:rsidR="00E36842" w:rsidRDefault="00E36842" w:rsidP="00E36842">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Участник может подать заявку как для каждого лота, так и для нескольких или всех лотов. </w:t>
      </w:r>
    </w:p>
    <w:p w14:paraId="775FC785" w14:textId="77777777" w:rsidR="00E36842" w:rsidRDefault="00E36842" w:rsidP="00E36842">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Заявка подается до истечения срока, установленного для этого настоящим Приглашением.</w:t>
      </w:r>
    </w:p>
    <w:p w14:paraId="30762AAF" w14:textId="77777777" w:rsidR="00E36842" w:rsidRDefault="00E36842" w:rsidP="00E36842">
      <w:pPr>
        <w:pStyle w:val="23"/>
        <w:widowControl w:val="0"/>
        <w:spacing w:after="160" w:line="240" w:lineRule="auto"/>
        <w:ind w:firstLine="567"/>
        <w:rPr>
          <w:rFonts w:ascii="GHEA Grapalat" w:hAnsi="GHEA Grapalat"/>
          <w:sz w:val="24"/>
          <w:szCs w:val="24"/>
        </w:rPr>
      </w:pPr>
      <w:r>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40504EAC" w14:textId="3D9DBFE5" w:rsidR="00E36842" w:rsidRDefault="00E36842" w:rsidP="00E36842">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представить в комиссию по адресу "</w:t>
      </w:r>
      <w:r w:rsidRPr="00E36842">
        <w:rPr>
          <w:rFonts w:ascii="GHEA Grapalat" w:hAnsi="GHEA Grapalat"/>
          <w:sz w:val="24"/>
          <w:szCs w:val="24"/>
        </w:rPr>
        <w:t xml:space="preserve"> </w:t>
      </w:r>
      <w:r>
        <w:rPr>
          <w:rFonts w:ascii="GHEA Grapalat" w:hAnsi="GHEA Grapalat"/>
          <w:sz w:val="24"/>
          <w:szCs w:val="24"/>
        </w:rPr>
        <w:t xml:space="preserve">С. </w:t>
      </w:r>
      <w:proofErr w:type="spellStart"/>
      <w:r>
        <w:rPr>
          <w:rFonts w:ascii="GHEA Grapalat" w:hAnsi="GHEA Grapalat"/>
          <w:sz w:val="24"/>
          <w:szCs w:val="24"/>
        </w:rPr>
        <w:t>Аревик</w:t>
      </w:r>
      <w:proofErr w:type="spellEnd"/>
      <w:r>
        <w:rPr>
          <w:rFonts w:ascii="GHEA Grapalat" w:hAnsi="GHEA Grapalat"/>
          <w:sz w:val="24"/>
          <w:szCs w:val="24"/>
        </w:rPr>
        <w:t xml:space="preserve">, 1-я ул. 4 квартал  </w:t>
      </w:r>
      <w:r>
        <w:rPr>
          <w:rFonts w:ascii="GHEA Grapalat" w:hAnsi="GHEA Grapalat"/>
          <w:sz w:val="16"/>
          <w:szCs w:val="16"/>
        </w:rPr>
        <w:t xml:space="preserve"> </w:t>
      </w:r>
      <w:r>
        <w:rPr>
          <w:rFonts w:ascii="GHEA Grapalat" w:hAnsi="GHEA Grapalat"/>
          <w:sz w:val="24"/>
          <w:szCs w:val="24"/>
        </w:rPr>
        <w:t>" не позднее, чем "</w:t>
      </w:r>
      <w:r w:rsidRPr="009C7E37">
        <w:rPr>
          <w:rFonts w:ascii="GHEA Grapalat" w:hAnsi="GHEA Grapalat"/>
          <w:sz w:val="24"/>
          <w:szCs w:val="24"/>
        </w:rPr>
        <w:t>14:30</w:t>
      </w:r>
      <w:r>
        <w:rPr>
          <w:rFonts w:ascii="GHEA Grapalat" w:hAnsi="GHEA Grapalat"/>
          <w:sz w:val="24"/>
          <w:szCs w:val="24"/>
        </w:rPr>
        <w:t>" часов "</w:t>
      </w:r>
      <w:r w:rsidRPr="00E36842">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63E6E0D1" w14:textId="75A4BF71" w:rsidR="00E36842" w:rsidRDefault="00E36842" w:rsidP="00E36842">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"Арман Петросян".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2B4BA4F1" w14:textId="77777777" w:rsidR="00E36842" w:rsidRDefault="00E36842" w:rsidP="00E36842">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4.3.</w:t>
      </w:r>
      <w:r>
        <w:rPr>
          <w:rFonts w:ascii="GHEA Grapalat" w:hAnsi="GHEA Grapalat"/>
          <w:sz w:val="24"/>
          <w:szCs w:val="24"/>
        </w:rPr>
        <w:tab/>
        <w:t>В заявке участник представляет:</w:t>
      </w:r>
    </w:p>
    <w:p w14:paraId="1003846D" w14:textId="77777777" w:rsidR="00E36842" w:rsidRDefault="00E36842" w:rsidP="00E36842">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71FBF906" w14:textId="77777777" w:rsidR="00E36842" w:rsidRDefault="00E36842" w:rsidP="00E36842">
      <w:pPr>
        <w:jc w:val="both"/>
        <w:rPr>
          <w:rFonts w:ascii="GHEA Grapalat" w:hAnsi="GHEA Grapalat"/>
        </w:rPr>
      </w:pPr>
      <w:r>
        <w:rPr>
          <w:rFonts w:ascii="GHEA Grapalat" w:hAnsi="GHEA Grapalat"/>
        </w:rPr>
        <w:t xml:space="preserve">   а) подтверждение о соответствии своих данных</w:t>
      </w:r>
      <w:ins w:id="2" w:author="Vardan" w:date="2022-10-29T23:48:00Z">
        <w:r>
          <w:rPr>
            <w:rFonts w:ascii="GHEA Grapalat" w:hAnsi="GHEA Grapalat"/>
          </w:rPr>
          <w:t xml:space="preserve"> </w:t>
        </w:r>
      </w:ins>
      <w:r>
        <w:rPr>
          <w:rFonts w:ascii="GHEA Grapalat" w:hAnsi="GHEA Grapalat"/>
        </w:rPr>
        <w:t>и данных аффилированных с ним лиц требованиям права на участие, установленным настоящим приглашением;</w:t>
      </w:r>
    </w:p>
    <w:p w14:paraId="6A8D5A8E" w14:textId="77777777" w:rsidR="00E36842" w:rsidRDefault="00E36842" w:rsidP="00E36842">
      <w:pPr>
        <w:jc w:val="both"/>
        <w:rPr>
          <w:rFonts w:ascii="GHEA Grapalat" w:hAnsi="GHEA Grapalat"/>
        </w:rPr>
      </w:pPr>
      <w:r>
        <w:rPr>
          <w:rFonts w:ascii="GHEA Grapalat" w:hAnsi="GHEA Grapalat"/>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настоящим приглашением в случае признания отобранным участником    </w:t>
      </w:r>
    </w:p>
    <w:p w14:paraId="4BD7F1B2" w14:textId="77777777" w:rsidR="00E36842" w:rsidRDefault="00E36842" w:rsidP="00E36842">
      <w:pPr>
        <w:ind w:firstLine="284"/>
        <w:jc w:val="both"/>
        <w:rPr>
          <w:rFonts w:ascii="GHEA Grapalat" w:hAnsi="GHEA Grapalat"/>
        </w:rPr>
      </w:pPr>
      <w:r>
        <w:rPr>
          <w:rFonts w:ascii="GHEA Grapalat" w:hAnsi="GHEA Grapalat"/>
        </w:rPr>
        <w:t xml:space="preserve">в) объявление об отсутствии недобросовестной конкуренции,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36601A06" w14:textId="77777777" w:rsidR="00E36842" w:rsidRDefault="00E36842" w:rsidP="00E36842">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1FD32249" w14:textId="77777777" w:rsidR="00E36842" w:rsidRDefault="00E36842" w:rsidP="00E36842">
      <w:pPr>
        <w:pStyle w:val="norm"/>
        <w:widowControl w:val="0"/>
        <w:tabs>
          <w:tab w:val="left" w:pos="1134"/>
        </w:tabs>
        <w:spacing w:after="160" w:line="240" w:lineRule="auto"/>
        <w:ind w:firstLine="284"/>
        <w:rPr>
          <w:rFonts w:ascii="GHEA Grapalat" w:hAnsi="GHEA Grapalat"/>
          <w:sz w:val="24"/>
          <w:szCs w:val="24"/>
        </w:rPr>
      </w:pPr>
      <w:r>
        <w:rPr>
          <w:rFonts w:ascii="GHEA Grapalat" w:hAnsi="GHEA Grapalat"/>
          <w:sz w:val="24"/>
          <w:szCs w:val="24"/>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w:t>
      </w:r>
      <w:proofErr w:type="spellStart"/>
      <w:r>
        <w:rPr>
          <w:rFonts w:ascii="GHEA Grapalat" w:hAnsi="GHEA Grapalat"/>
          <w:sz w:val="24"/>
          <w:szCs w:val="24"/>
        </w:rPr>
        <w:t>деклация</w:t>
      </w:r>
      <w:proofErr w:type="spellEnd"/>
      <w:r>
        <w:rPr>
          <w:rFonts w:ascii="GHEA Grapalat" w:hAnsi="GHEA Grapalat"/>
          <w:sz w:val="24"/>
          <w:szCs w:val="24"/>
        </w:rPr>
        <w:t xml:space="preserve">, после вскрытия заявок публикуется в бюллетене вместе с объявлением о решении заключить договор; </w:t>
      </w:r>
      <w:r>
        <w:rPr>
          <w:rFonts w:ascii="GHEA Grapalat" w:hAnsi="GHEA Grapalat"/>
          <w:sz w:val="24"/>
          <w:szCs w:val="24"/>
          <w:vertAlign w:val="superscript"/>
        </w:rPr>
        <w:t>6</w:t>
      </w:r>
      <w:r>
        <w:rPr>
          <w:rFonts w:ascii="GHEA Grapalat" w:hAnsi="GHEA Grapalat"/>
          <w:sz w:val="24"/>
          <w:szCs w:val="24"/>
          <w:vertAlign w:val="superscript"/>
          <w:lang w:val="hy-AM"/>
        </w:rPr>
        <w:t xml:space="preserve">.1 </w:t>
      </w:r>
    </w:p>
    <w:p w14:paraId="01D716A7" w14:textId="77777777" w:rsidR="00E36842" w:rsidRDefault="00E36842" w:rsidP="00E36842">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2) </w:t>
      </w:r>
      <w:r>
        <w:rPr>
          <w:rFonts w:ascii="GHEA Grapalat" w:hAnsi="GHEA Grapalat"/>
          <w:sz w:val="24"/>
          <w:szCs w:val="24"/>
        </w:rPr>
        <w:t>технические характеристики</w:t>
      </w:r>
      <w:r>
        <w:rPr>
          <w:rFonts w:ascii="GHEA Grapalat" w:hAnsi="GHEA Grapalat" w:cs="Sylfaen"/>
          <w:sz w:val="24"/>
          <w:szCs w:val="24"/>
        </w:rPr>
        <w:t xml:space="preserve"> предлагаемого им товара</w:t>
      </w:r>
      <w:r>
        <w:rPr>
          <w:rFonts w:ascii="GHEA Grapalat" w:hAnsi="GHEA Grapalat"/>
          <w:sz w:val="24"/>
          <w:szCs w:val="24"/>
        </w:rPr>
        <w:t xml:space="preserve">, а также товарный знак, </w:t>
      </w:r>
      <w:r>
        <w:rPr>
          <w:rFonts w:ascii="GHEA Grapalat" w:hAnsi="GHEA Grapalat" w:cs="Sylfaen"/>
          <w:sz w:val="24"/>
          <w:szCs w:val="24"/>
        </w:rPr>
        <w:t>фирменное наименование, модель и</w:t>
      </w:r>
      <w:r>
        <w:rPr>
          <w:rFonts w:ascii="GHEA Grapalat" w:hAnsi="GHEA Grapalat"/>
          <w:sz w:val="24"/>
          <w:szCs w:val="24"/>
        </w:rPr>
        <w:t xml:space="preserve"> наименование производителя, (далее</w:t>
      </w:r>
      <w:r>
        <w:rPr>
          <w:rFonts w:ascii="Calibri" w:hAnsi="Calibri" w:cs="Calibri"/>
          <w:sz w:val="24"/>
          <w:szCs w:val="24"/>
        </w:rPr>
        <w:t> </w:t>
      </w:r>
      <w:r>
        <w:rPr>
          <w:rFonts w:ascii="GHEA Grapalat" w:hAnsi="GHEA Grapalat" w:cs="GHEA Grapalat"/>
          <w:sz w:val="24"/>
          <w:szCs w:val="24"/>
        </w:rPr>
        <w:t>—</w:t>
      </w:r>
      <w:r>
        <w:rPr>
          <w:rFonts w:ascii="GHEA Grapalat" w:hAnsi="GHEA Grapalat"/>
          <w:sz w:val="24"/>
          <w:szCs w:val="24"/>
        </w:rPr>
        <w:t xml:space="preserve"> </w:t>
      </w:r>
      <w:r>
        <w:rPr>
          <w:rFonts w:ascii="GHEA Grapalat" w:hAnsi="GHEA Grapalat" w:cs="GHEA Grapalat"/>
          <w:sz w:val="24"/>
          <w:szCs w:val="24"/>
        </w:rPr>
        <w:t>полное</w:t>
      </w:r>
      <w:r>
        <w:rPr>
          <w:rFonts w:ascii="GHEA Grapalat" w:hAnsi="GHEA Grapalat"/>
          <w:sz w:val="24"/>
          <w:szCs w:val="24"/>
        </w:rPr>
        <w:t xml:space="preserve"> </w:t>
      </w:r>
      <w:r>
        <w:rPr>
          <w:rFonts w:ascii="GHEA Grapalat" w:hAnsi="GHEA Grapalat" w:cs="GHEA Grapalat"/>
          <w:sz w:val="24"/>
          <w:szCs w:val="24"/>
        </w:rPr>
        <w:t>описание</w:t>
      </w:r>
      <w:r>
        <w:rPr>
          <w:rFonts w:ascii="GHEA Grapalat" w:hAnsi="GHEA Grapalat"/>
          <w:sz w:val="24"/>
          <w:szCs w:val="24"/>
        </w:rPr>
        <w:t xml:space="preserve"> </w:t>
      </w:r>
      <w:r>
        <w:rPr>
          <w:rFonts w:ascii="GHEA Grapalat" w:hAnsi="GHEA Grapalat" w:cs="GHEA Grapalat"/>
          <w:sz w:val="24"/>
          <w:szCs w:val="24"/>
        </w:rPr>
        <w:t>товара</w:t>
      </w:r>
      <w:r>
        <w:rPr>
          <w:rFonts w:ascii="GHEA Grapalat" w:hAnsi="GHEA Grapalat"/>
        </w:rPr>
        <w:t xml:space="preserve">). </w:t>
      </w:r>
      <w:r>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w:t>
      </w:r>
      <w:r>
        <w:rPr>
          <w:rFonts w:ascii="GHEA Grapalat" w:hAnsi="GHEA Grapalat"/>
        </w:rPr>
        <w:t xml:space="preserve">если не применяется условие, установленное последним предложением пункта 1.1 настоящей части </w:t>
      </w:r>
      <w:r>
        <w:rPr>
          <w:rStyle w:val="af6"/>
          <w:rFonts w:ascii="GHEA Grapalat" w:hAnsi="GHEA Grapalat" w:cs="Sylfaen"/>
          <w:sz w:val="24"/>
          <w:szCs w:val="24"/>
        </w:rPr>
        <w:footnoteReference w:customMarkFollows="1" w:id="4"/>
        <w:t>7</w:t>
      </w:r>
      <w:r>
        <w:rPr>
          <w:rFonts w:ascii="GHEA Grapalat" w:hAnsi="GHEA Grapalat" w:cs="Sylfaen"/>
          <w:sz w:val="24"/>
          <w:szCs w:val="24"/>
        </w:rPr>
        <w:t>:</w:t>
      </w:r>
      <w:r>
        <w:t xml:space="preserve"> </w:t>
      </w:r>
    </w:p>
    <w:p w14:paraId="338CA6C3" w14:textId="77777777" w:rsidR="00E36842" w:rsidRDefault="00E36842" w:rsidP="00E36842">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Pr>
          <w:rFonts w:ascii="GHEA Grapalat" w:hAnsi="GHEA Grapalat"/>
          <w:sz w:val="24"/>
          <w:szCs w:val="24"/>
        </w:rPr>
        <w:t>)</w:t>
      </w:r>
      <w:r>
        <w:rPr>
          <w:rFonts w:ascii="GHEA Grapalat" w:hAnsi="GHEA Grapalat"/>
          <w:sz w:val="24"/>
          <w:szCs w:val="24"/>
        </w:rPr>
        <w:tab/>
        <w:t>утвержденное им ценовое предложение;</w:t>
      </w:r>
    </w:p>
    <w:p w14:paraId="35E6531F"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4)</w:t>
      </w:r>
      <w:r>
        <w:rPr>
          <w:rFonts w:ascii="GHEA Grapalat" w:hAnsi="GHEA Grapalat"/>
        </w:rPr>
        <w:tab/>
        <w:t>обеспечение заявки- в форме наличных денег или банковской гарантии</w:t>
      </w:r>
      <w:r>
        <w:rPr>
          <w:rFonts w:ascii="GHEA Grapalat" w:hAnsi="GHEA Grapalat"/>
          <w:lang w:val="hy-AM"/>
        </w:rPr>
        <w:t>.</w:t>
      </w:r>
      <w:r>
        <w:rPr>
          <w:rStyle w:val="af6"/>
          <w:rFonts w:ascii="GHEA Grapalat" w:hAnsi="GHEA Grapalat"/>
        </w:rPr>
        <w:footnoteReference w:customMarkFollows="1" w:id="5"/>
        <w:t>8</w:t>
      </w:r>
    </w:p>
    <w:p w14:paraId="600F934B" w14:textId="77777777" w:rsidR="00E36842" w:rsidRDefault="00E36842" w:rsidP="00E36842">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50928594" w14:textId="77777777" w:rsidR="00E36842" w:rsidRDefault="00E36842" w:rsidP="00E3684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6)</w:t>
      </w:r>
      <w:r>
        <w:rPr>
          <w:rFonts w:ascii="GHEA Grapalat" w:hAnsi="GHEA Grapalat"/>
          <w:sz w:val="24"/>
          <w:szCs w:val="24"/>
        </w:rPr>
        <w:tab/>
        <w:t>копию договора о совместной деятельности, если участники участвуют в настоящей процедуре в порядке совместной деятельности (консорциумом);</w:t>
      </w:r>
    </w:p>
    <w:p w14:paraId="201B56BC" w14:textId="77777777" w:rsidR="00E36842" w:rsidRDefault="00E36842" w:rsidP="00E36842">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3DB2736" w14:textId="77777777" w:rsidR="00E36842" w:rsidRDefault="00E36842" w:rsidP="00E36842">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197C364F" w14:textId="77777777" w:rsidR="00E36842" w:rsidRDefault="00E36842" w:rsidP="00E36842">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8B3D08A" w14:textId="4D3C398F" w:rsidR="0049655D" w:rsidRDefault="0049655D" w:rsidP="00E36842">
      <w:pPr>
        <w:pStyle w:val="23"/>
        <w:widowControl w:val="0"/>
        <w:tabs>
          <w:tab w:val="left" w:pos="1134"/>
        </w:tabs>
        <w:spacing w:after="160" w:line="240" w:lineRule="auto"/>
        <w:ind w:firstLine="567"/>
        <w:rPr>
          <w:rFonts w:ascii="GHEA Grapalat" w:hAnsi="GHEA Grapalat"/>
          <w:b/>
        </w:rPr>
      </w:pPr>
    </w:p>
    <w:p w14:paraId="0554347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0A6CCBFD"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ADA62D5"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770E4883"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7A00C033"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09DA530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7B0CA34"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7449F45F"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5430C54A"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6E0D8D8F"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18FC9373"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CB156DB"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2A5DCC41"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6B719208"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EFC347D"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C769BB8" w14:textId="77777777" w:rsidR="00FA0E41" w:rsidRPr="009044F1" w:rsidRDefault="00FA0E41" w:rsidP="00B46D58">
      <w:pPr>
        <w:widowControl w:val="0"/>
        <w:spacing w:after="160"/>
        <w:ind w:firstLine="567"/>
        <w:jc w:val="center"/>
        <w:rPr>
          <w:rFonts w:ascii="GHEA Grapalat" w:hAnsi="GHEA Grapalat"/>
          <w:b/>
        </w:rPr>
      </w:pPr>
    </w:p>
    <w:p w14:paraId="5D40A281" w14:textId="77777777" w:rsidR="002626F7" w:rsidRDefault="002626F7" w:rsidP="00B46D58">
      <w:pPr>
        <w:rPr>
          <w:rFonts w:ascii="GHEA Grapalat" w:hAnsi="GHEA Grapalat" w:cs="Sylfaen"/>
        </w:rPr>
      </w:pPr>
    </w:p>
    <w:p w14:paraId="13A725B4"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0E5E2104" w14:textId="47EE7DF6"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7E1744">
        <w:rPr>
          <w:rFonts w:ascii="GHEA Grapalat" w:hAnsi="GHEA Grapalat"/>
          <w:sz w:val="24"/>
          <w:szCs w:val="24"/>
          <w:lang w:val="hy-AM"/>
        </w:rPr>
        <w:t>7</w:t>
      </w:r>
      <w:r w:rsidRPr="009044F1">
        <w:rPr>
          <w:rFonts w:ascii="GHEA Grapalat" w:hAnsi="GHEA Grapalat"/>
          <w:sz w:val="24"/>
          <w:szCs w:val="24"/>
        </w:rPr>
        <w:t>"-</w:t>
      </w:r>
      <w:proofErr w:type="spellStart"/>
      <w:r w:rsidRPr="009044F1">
        <w:rPr>
          <w:rFonts w:ascii="GHEA Grapalat" w:hAnsi="GHEA Grapalat"/>
          <w:sz w:val="24"/>
          <w:szCs w:val="24"/>
        </w:rPr>
        <w:t>ый</w:t>
      </w:r>
      <w:proofErr w:type="spellEnd"/>
      <w:r w:rsidRPr="009044F1">
        <w:rPr>
          <w:rFonts w:ascii="GHEA Grapalat" w:hAnsi="GHEA Grapalat"/>
          <w:sz w:val="24"/>
          <w:szCs w:val="24"/>
        </w:rPr>
        <w:t xml:space="preserve"> день в "</w:t>
      </w:r>
      <w:r w:rsidR="00587BF6">
        <w:rPr>
          <w:rFonts w:ascii="GHEA Grapalat" w:hAnsi="GHEA Grapalat"/>
          <w:sz w:val="24"/>
          <w:szCs w:val="24"/>
          <w:lang w:val="hy-AM"/>
        </w:rPr>
        <w:t>10։00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4C2559E3"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4FF64596"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35D86974"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A525870"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4179D99"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2905D96A"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0728163"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3DA908D"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12E8460B"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73D3DF25" w14:textId="77777777"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222495C4" w14:textId="77777777"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DD2F5B" w:rsidRPr="00DD2F5B">
        <w:rPr>
          <w:rFonts w:ascii="GHEA Grapalat" w:hAnsi="GHEA Grapalat"/>
          <w:i w:val="0"/>
          <w:sz w:val="24"/>
          <w:szCs w:val="24"/>
        </w:rPr>
        <w:t>по курсу ЦБА на день подачи заявок</w:t>
      </w:r>
      <w:r w:rsidR="003C78D9">
        <w:rPr>
          <w:rStyle w:val="af6"/>
          <w:rFonts w:ascii="GHEA Grapalat" w:hAnsi="GHEA Grapalat"/>
          <w:i w:val="0"/>
          <w:sz w:val="24"/>
          <w:szCs w:val="24"/>
        </w:rPr>
        <w:footnoteReference w:customMarkFollows="1" w:id="6"/>
        <w:t>10</w:t>
      </w:r>
      <w:r w:rsidR="00A01157">
        <w:rPr>
          <w:rFonts w:ascii="GHEA Grapalat" w:hAnsi="GHEA Grapalat"/>
          <w:i w:val="0"/>
          <w:sz w:val="24"/>
          <w:szCs w:val="24"/>
        </w:rPr>
        <w:t>.</w:t>
      </w:r>
    </w:p>
    <w:p w14:paraId="70923579"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341A68C8"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4"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74328404"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50FF729B"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DC8689"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11223AF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93DFA9D" w14:textId="77777777" w:rsidR="00D64A0E" w:rsidRDefault="009B6D58" w:rsidP="00D64A0E">
      <w:pPr>
        <w:pStyle w:val="norm"/>
        <w:widowControl w:val="0"/>
        <w:tabs>
          <w:tab w:val="left" w:pos="1134"/>
        </w:tabs>
        <w:spacing w:after="160" w:line="240" w:lineRule="auto"/>
        <w:ind w:firstLine="567"/>
        <w:rPr>
          <w:ins w:id="5"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09C438CC"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47C3A2D4"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374A8C1D" w14:textId="77777777" w:rsidR="009B6D58" w:rsidRPr="009044F1" w:rsidDel="00AE108B" w:rsidRDefault="009B6D58" w:rsidP="00B46D58">
      <w:pPr>
        <w:pStyle w:val="norm"/>
        <w:widowControl w:val="0"/>
        <w:tabs>
          <w:tab w:val="left" w:pos="1134"/>
        </w:tabs>
        <w:spacing w:after="160" w:line="240" w:lineRule="auto"/>
        <w:ind w:firstLine="567"/>
        <w:rPr>
          <w:del w:id="6" w:author="Vardan" w:date="2022-10-29T23:58:00Z"/>
          <w:rFonts w:ascii="GHEA Grapalat" w:hAnsi="GHEA Grapalat" w:cs="Sylfaen"/>
          <w:sz w:val="24"/>
          <w:szCs w:val="24"/>
        </w:rPr>
      </w:pPr>
    </w:p>
    <w:p w14:paraId="41EDF9FE"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19C6DB9"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92A33FD"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73194C52"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2C91D6B5" w14:textId="77777777"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1E6AD66"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3997257B"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685AA3C"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00E0B5BD"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7A8C38A"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30626199"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4946EF11" w14:textId="77777777"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14E39C4" w14:textId="77777777" w:rsidR="00B24E4B" w:rsidRDefault="00B24E4B" w:rsidP="00B24E4B">
      <w:pPr>
        <w:pStyle w:val="aff"/>
        <w:widowControl w:val="0"/>
        <w:numPr>
          <w:ilvl w:val="0"/>
          <w:numId w:val="31"/>
        </w:numPr>
        <w:ind w:left="0" w:firstLine="284"/>
        <w:contextualSpacing/>
        <w:jc w:val="both"/>
        <w:rPr>
          <w:ins w:id="7"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710ADED4" w14:textId="77777777"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491367EC" w14:textId="77777777" w:rsidR="00C20AD3" w:rsidRPr="00637CD2" w:rsidRDefault="00C20AD3" w:rsidP="00637CD2">
      <w:pPr>
        <w:widowControl w:val="0"/>
        <w:ind w:left="284"/>
        <w:contextualSpacing/>
        <w:jc w:val="both"/>
        <w:rPr>
          <w:rFonts w:ascii="GHEA Grapalat" w:hAnsi="GHEA Grapalat"/>
        </w:rPr>
      </w:pPr>
    </w:p>
    <w:p w14:paraId="08869AC9"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2EECC087"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BA2B4AA"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BF9AB62"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430AF55"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AC33CD4"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7"/>
        <w:t>11</w:t>
      </w:r>
      <w:r w:rsidRPr="009044F1">
        <w:rPr>
          <w:rFonts w:ascii="GHEA Grapalat" w:hAnsi="GHEA Grapalat"/>
          <w:sz w:val="24"/>
          <w:szCs w:val="24"/>
        </w:rPr>
        <w:t xml:space="preserve">. </w:t>
      </w:r>
    </w:p>
    <w:p w14:paraId="7F0148AF"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6F4E6033"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CCD83D5"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3474D3B"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416ABBE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36B692B6"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5272025" w14:textId="77777777"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DD2F5B">
        <w:rPr>
          <w:rFonts w:ascii="GHEA Grapalat" w:hAnsi="GHEA Grapalat"/>
          <w:sz w:val="24"/>
          <w:szCs w:val="24"/>
          <w:lang w:val="hy-AM"/>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1908DE9F" w14:textId="77777777"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04512F90"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399A6AD3"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7400ED60"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29F7C13" w14:textId="77777777" w:rsidR="00B47535" w:rsidRDefault="00B47535">
      <w:pPr>
        <w:rPr>
          <w:rFonts w:ascii="GHEA Grapalat" w:hAnsi="GHEA Grapalat"/>
          <w:b/>
        </w:rPr>
      </w:pPr>
      <w:r>
        <w:rPr>
          <w:rFonts w:ascii="GHEA Grapalat" w:hAnsi="GHEA Grapalat"/>
          <w:b/>
        </w:rPr>
        <w:br w:type="page"/>
      </w:r>
    </w:p>
    <w:p w14:paraId="1B67DD04"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7A969C72"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EFCB1E1"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3F40F74E"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3A5C3AD6"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7F49F2DD"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2F7014B"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68F98192"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46ECAA63"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14:paraId="00516479" w14:textId="77777777"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14:paraId="4D881487"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8885D14"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2267AEEB" w14:textId="77777777" w:rsidR="00801A4F" w:rsidRPr="004030EC" w:rsidRDefault="00801A4F" w:rsidP="004030EC">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7EAE4183" w14:textId="77777777" w:rsidR="0035631F" w:rsidRDefault="00801A4F" w:rsidP="00801A4F">
      <w:pPr>
        <w:widowControl w:val="0"/>
        <w:tabs>
          <w:tab w:val="left" w:pos="1276"/>
        </w:tabs>
        <w:spacing w:after="160"/>
        <w:ind w:firstLine="567"/>
        <w:jc w:val="both"/>
        <w:rPr>
          <w:ins w:id="8"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8"/>
        <w:t>12</w:t>
      </w:r>
      <w:r w:rsidR="00A6609C" w:rsidRPr="0027573B">
        <w:rPr>
          <w:rFonts w:ascii="GHEA Grapalat" w:hAnsi="GHEA Grapalat"/>
        </w:rPr>
        <w:t xml:space="preserve"> </w:t>
      </w:r>
      <w:r w:rsidR="00853CBA" w:rsidRPr="0027573B">
        <w:rPr>
          <w:rFonts w:ascii="GHEA Grapalat" w:hAnsi="GHEA Grapalat"/>
        </w:rPr>
        <w:t>.</w:t>
      </w:r>
    </w:p>
    <w:p w14:paraId="7E143E1D" w14:textId="77777777"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699FE4BB"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3616C010"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9"/>
        <w:t>13</w:t>
      </w:r>
      <w:r w:rsidR="00375E5E">
        <w:rPr>
          <w:rFonts w:ascii="GHEA Grapalat" w:hAnsi="GHEA Grapalat"/>
        </w:rPr>
        <w:t>.</w:t>
      </w:r>
    </w:p>
    <w:p w14:paraId="21D2EF65" w14:textId="77777777"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3436B768" w14:textId="77777777"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14:paraId="3226CFB9" w14:textId="77777777"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15FBB5DD"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6D448FE9"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A51CE1C" w14:textId="77777777" w:rsidR="001075CA" w:rsidRDefault="001075CA" w:rsidP="001075CA">
      <w:pPr>
        <w:widowControl w:val="0"/>
        <w:tabs>
          <w:tab w:val="left" w:pos="1134"/>
        </w:tabs>
        <w:spacing w:after="160"/>
        <w:ind w:firstLine="567"/>
        <w:jc w:val="both"/>
        <w:rPr>
          <w:ins w:id="9"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14:paraId="2F5CFABD"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14:paraId="1D0BF429" w14:textId="77777777"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14:paraId="6EA29804"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14:paraId="6EAECA76" w14:textId="77777777"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14:paraId="4299F832" w14:textId="77777777" w:rsidR="00096865" w:rsidRDefault="005066AC" w:rsidP="004030EC">
      <w:pPr>
        <w:widowControl w:val="0"/>
        <w:tabs>
          <w:tab w:val="left" w:pos="1134"/>
        </w:tabs>
        <w:spacing w:after="160"/>
        <w:jc w:val="both"/>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27D35C39" w14:textId="77777777" w:rsidR="003D5CAF" w:rsidRPr="009044F1" w:rsidRDefault="003D5CAF" w:rsidP="005066AC">
      <w:pPr>
        <w:rPr>
          <w:rFonts w:ascii="GHEA Grapalat" w:hAnsi="GHEA Grapalat" w:cs="Arial"/>
          <w:b/>
        </w:rPr>
      </w:pPr>
    </w:p>
    <w:p w14:paraId="7285CA2D"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1AA078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42EF7E2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0"/>
        <w:t>14</w:t>
      </w:r>
      <w:r w:rsidRPr="009044F1">
        <w:rPr>
          <w:rFonts w:ascii="GHEA Grapalat" w:hAnsi="GHEA Grapalat"/>
        </w:rPr>
        <w:t>.</w:t>
      </w:r>
    </w:p>
    <w:p w14:paraId="78C7ECF8"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28DACC86"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CE4EFD8"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5D21008" w14:textId="77777777" w:rsidR="00C54730" w:rsidRPr="00182C2E" w:rsidRDefault="00C54730" w:rsidP="00C54730">
      <w:pPr>
        <w:jc w:val="center"/>
        <w:rPr>
          <w:rFonts w:ascii="GHEA Grapalat" w:hAnsi="GHEA Grapalat"/>
          <w:b/>
        </w:rPr>
      </w:pPr>
    </w:p>
    <w:p w14:paraId="06BDBF61"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38638FC1" w14:textId="77777777" w:rsidR="00C54730" w:rsidRPr="00182C2E" w:rsidRDefault="00C54730" w:rsidP="00C54730">
      <w:pPr>
        <w:jc w:val="center"/>
        <w:rPr>
          <w:rFonts w:ascii="GHEA Grapalat" w:hAnsi="GHEA Grapalat"/>
          <w:b/>
        </w:rPr>
      </w:pPr>
    </w:p>
    <w:p w14:paraId="5E8EBCB2"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24E9F3D9"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3E3C96FC"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35792281"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032D8A5B"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5217039"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6EDADFCC"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5DC88292"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7045F420"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6B36EB4"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CAACBA0"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6F52A9F7"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14F57D9"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6BEA080E"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0C43F454"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600FC14"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0ED362A3" w14:textId="77777777"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5E7BB2BF"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4A8537AE"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73B5F66F"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26BBF391" w14:textId="77777777"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137BC33E"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0DFDD288"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5D8256F0"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6C4E237B"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0CB40DEA"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2A9A65F7" w14:textId="69C9755C" w:rsidR="004373E3" w:rsidRDefault="004373E3" w:rsidP="00B46D58">
      <w:pPr>
        <w:rPr>
          <w:rFonts w:ascii="GHEA Grapalat" w:hAnsi="GHEA Grapalat"/>
          <w:b/>
        </w:rPr>
      </w:pPr>
    </w:p>
    <w:p w14:paraId="00467A31"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2ACA6BE4" w14:textId="77777777" w:rsidR="008842CE" w:rsidRPr="00374F4A" w:rsidRDefault="008842CE" w:rsidP="00B46D58">
      <w:pPr>
        <w:widowControl w:val="0"/>
        <w:spacing w:after="160"/>
        <w:jc w:val="center"/>
        <w:rPr>
          <w:rFonts w:ascii="GHEA Grapalat" w:hAnsi="GHEA Grapalat"/>
          <w:b/>
        </w:rPr>
      </w:pPr>
    </w:p>
    <w:p w14:paraId="3299C540"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5030EBAF" w14:textId="77777777" w:rsidR="00096865" w:rsidRPr="009044F1" w:rsidRDefault="00096865" w:rsidP="00B46D58">
      <w:pPr>
        <w:widowControl w:val="0"/>
        <w:spacing w:after="160"/>
        <w:jc w:val="center"/>
        <w:rPr>
          <w:rFonts w:ascii="GHEA Grapalat" w:hAnsi="GHEA Grapalat"/>
        </w:rPr>
      </w:pPr>
    </w:p>
    <w:p w14:paraId="7FCE84B1"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30C57EA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2397919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8B878E4"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2802770E" w14:textId="77777777" w:rsidR="008F15B9" w:rsidRDefault="008F15B9" w:rsidP="00B46D58">
      <w:pPr>
        <w:widowControl w:val="0"/>
        <w:spacing w:after="160"/>
        <w:jc w:val="center"/>
        <w:rPr>
          <w:rFonts w:ascii="GHEA Grapalat" w:hAnsi="GHEA Grapalat"/>
          <w:b/>
        </w:rPr>
      </w:pPr>
    </w:p>
    <w:p w14:paraId="019E1EB8" w14:textId="77777777" w:rsidR="008F15B9" w:rsidRDefault="008F15B9" w:rsidP="00B46D58">
      <w:pPr>
        <w:widowControl w:val="0"/>
        <w:spacing w:after="160"/>
        <w:jc w:val="center"/>
        <w:rPr>
          <w:rFonts w:ascii="GHEA Grapalat" w:hAnsi="GHEA Grapalat"/>
          <w:b/>
        </w:rPr>
      </w:pPr>
    </w:p>
    <w:p w14:paraId="2A0D290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55EB9D27"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4AF8BB92"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43409C77"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20BF6590"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9A8011A"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1"/>
        <w:t>15</w:t>
      </w:r>
    </w:p>
    <w:p w14:paraId="6D3F40B2"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2"/>
        <w:t>16</w:t>
      </w:r>
    </w:p>
    <w:p w14:paraId="2EA1EF57"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1567AE0E"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458D1392"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5034A2A0" w14:textId="77777777"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E4FC51F"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549E671"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1F1A4F06"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4F566814"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40E3AB5F"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793228C2"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452A519"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4194650E" w14:textId="77777777" w:rsidR="00ED59E0" w:rsidRDefault="00ED59E0" w:rsidP="00B46D58">
      <w:pPr>
        <w:widowControl w:val="0"/>
        <w:tabs>
          <w:tab w:val="left" w:pos="1134"/>
        </w:tabs>
        <w:spacing w:after="160"/>
        <w:ind w:firstLine="567"/>
        <w:jc w:val="both"/>
        <w:rPr>
          <w:rFonts w:ascii="GHEA Grapalat" w:hAnsi="GHEA Grapalat"/>
        </w:rPr>
      </w:pPr>
    </w:p>
    <w:p w14:paraId="74F5B408" w14:textId="77777777" w:rsidR="00ED59E0" w:rsidRDefault="00ED59E0" w:rsidP="00B46D58">
      <w:pPr>
        <w:widowControl w:val="0"/>
        <w:tabs>
          <w:tab w:val="left" w:pos="1134"/>
        </w:tabs>
        <w:spacing w:after="160"/>
        <w:ind w:firstLine="567"/>
        <w:jc w:val="both"/>
        <w:rPr>
          <w:rFonts w:ascii="GHEA Grapalat" w:hAnsi="GHEA Grapalat"/>
        </w:rPr>
      </w:pPr>
    </w:p>
    <w:p w14:paraId="110890F8" w14:textId="77777777" w:rsidR="00ED59E0" w:rsidRPr="00E267E5" w:rsidRDefault="00ED59E0" w:rsidP="00B46D58">
      <w:pPr>
        <w:widowControl w:val="0"/>
        <w:tabs>
          <w:tab w:val="left" w:pos="1134"/>
        </w:tabs>
        <w:spacing w:after="160"/>
        <w:ind w:firstLine="567"/>
        <w:jc w:val="both"/>
        <w:rPr>
          <w:rFonts w:ascii="GHEA Grapalat" w:hAnsi="GHEA Grapalat"/>
        </w:rPr>
      </w:pPr>
    </w:p>
    <w:p w14:paraId="10AE2987"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047BD2B3"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D4EC86A"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26B4480"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82FD2F8"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7DBD404B" w14:textId="61F05FDA"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587BF6">
        <w:rPr>
          <w:rFonts w:ascii="GHEA Grapalat" w:hAnsi="GHEA Grapalat"/>
          <w:b/>
          <w:sz w:val="24"/>
          <w:szCs w:val="24"/>
        </w:rPr>
        <w:t>SHMAMD-GH-APDZB-26/01</w:t>
      </w:r>
      <w:r w:rsidR="00B666FB">
        <w:rPr>
          <w:rStyle w:val="af6"/>
          <w:rFonts w:ascii="GHEA Grapalat" w:hAnsi="GHEA Grapalat"/>
          <w:b/>
          <w:sz w:val="24"/>
          <w:szCs w:val="24"/>
        </w:rPr>
        <w:footnoteReference w:customMarkFollows="1" w:id="13"/>
        <w:t>*</w:t>
      </w:r>
      <w:r w:rsidR="006132ED">
        <w:rPr>
          <w:rFonts w:ascii="GHEA Grapalat" w:hAnsi="GHEA Grapalat"/>
          <w:sz w:val="24"/>
          <w:szCs w:val="24"/>
        </w:rPr>
        <w:t>"</w:t>
      </w:r>
    </w:p>
    <w:p w14:paraId="60587308" w14:textId="77777777" w:rsidR="00B2572B" w:rsidRPr="00374F4A" w:rsidRDefault="00B2572B" w:rsidP="00B46D58">
      <w:pPr>
        <w:widowControl w:val="0"/>
        <w:spacing w:after="120"/>
        <w:jc w:val="center"/>
        <w:rPr>
          <w:rFonts w:ascii="GHEA Grapalat" w:hAnsi="GHEA Grapalat" w:cs="Sylfaen"/>
          <w:b/>
        </w:rPr>
      </w:pPr>
    </w:p>
    <w:p w14:paraId="3C41E86D"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77E745D"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C77C7">
        <w:rPr>
          <w:rFonts w:ascii="GHEA Grapalat" w:hAnsi="GHEA Grapalat"/>
          <w:color w:val="auto"/>
          <w:sz w:val="24"/>
          <w:szCs w:val="24"/>
        </w:rPr>
        <w:t>ЗАПРОСА КОТИРОВКИ</w:t>
      </w:r>
      <w:r w:rsidR="00AA7117" w:rsidRPr="00374F4A">
        <w:rPr>
          <w:rFonts w:ascii="GHEA Grapalat" w:hAnsi="GHEA Grapalat"/>
          <w:color w:val="auto"/>
          <w:sz w:val="24"/>
          <w:szCs w:val="24"/>
        </w:rPr>
        <w:t xml:space="preserve"> </w:t>
      </w:r>
    </w:p>
    <w:p w14:paraId="5942FAA9" w14:textId="77777777" w:rsidR="00B2572B" w:rsidRPr="00374F4A" w:rsidRDefault="00B2572B" w:rsidP="00B46D58">
      <w:pPr>
        <w:widowControl w:val="0"/>
        <w:spacing w:after="120"/>
        <w:jc w:val="center"/>
        <w:rPr>
          <w:rFonts w:ascii="GHEA Grapalat" w:hAnsi="GHEA Grapalat"/>
        </w:rPr>
      </w:pPr>
    </w:p>
    <w:p w14:paraId="79970E4A"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330C387A"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76DF6314"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72E8F065"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6D5B55E3" w14:textId="79B46D1E"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587BF6">
        <w:rPr>
          <w:rFonts w:ascii="GHEA Grapalat" w:hAnsi="GHEA Grapalat"/>
        </w:rPr>
        <w:t>SHMAMD-GH-APDZB-26/01</w:t>
      </w:r>
      <w:r w:rsidR="006132ED">
        <w:rPr>
          <w:rFonts w:ascii="GHEA Grapalat" w:hAnsi="GHEA Grapalat"/>
        </w:rPr>
        <w:t>"</w:t>
      </w:r>
    </w:p>
    <w:p w14:paraId="63FAE7C3"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2B9A1F40"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52AD93F2"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8117F82"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02557AD8"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24565111"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1E70AD2E" w14:textId="77777777" w:rsidR="000612B9" w:rsidRDefault="000612B9" w:rsidP="00B46D58">
      <w:pPr>
        <w:jc w:val="both"/>
        <w:rPr>
          <w:rFonts w:ascii="GHEA Grapalat" w:hAnsi="GHEA Grapalat"/>
        </w:rPr>
      </w:pPr>
    </w:p>
    <w:p w14:paraId="63B08A70"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06BBC488"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6C6F40B6" w14:textId="77777777" w:rsidR="000612B9" w:rsidRDefault="000612B9" w:rsidP="00B46D58">
      <w:pPr>
        <w:jc w:val="both"/>
        <w:rPr>
          <w:rFonts w:ascii="GHEA Grapalat" w:hAnsi="GHEA Grapalat"/>
        </w:rPr>
      </w:pPr>
    </w:p>
    <w:p w14:paraId="031285E0"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78A68A4F"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2814F1CA" w14:textId="77777777" w:rsidR="00B138F3" w:rsidRDefault="00B138F3" w:rsidP="00B46D58">
      <w:pPr>
        <w:jc w:val="both"/>
        <w:rPr>
          <w:rFonts w:ascii="GHEA Grapalat" w:hAnsi="GHEA Grapalat"/>
        </w:rPr>
      </w:pPr>
    </w:p>
    <w:p w14:paraId="468C8AF4"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18BB91CD"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6ED5332C" w14:textId="77777777" w:rsidR="00B138F3" w:rsidRDefault="00B138F3" w:rsidP="00F96993">
      <w:pPr>
        <w:jc w:val="both"/>
        <w:rPr>
          <w:rFonts w:ascii="GHEA Grapalat" w:hAnsi="GHEA Grapalat"/>
        </w:rPr>
      </w:pPr>
    </w:p>
    <w:p w14:paraId="041906B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4F225066"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72733750" w14:textId="77777777" w:rsidR="00B16483" w:rsidRDefault="00B16483" w:rsidP="00F96993">
      <w:pPr>
        <w:jc w:val="both"/>
        <w:rPr>
          <w:rFonts w:ascii="GHEA Grapalat" w:hAnsi="GHEA Grapalat"/>
          <w:sz w:val="18"/>
          <w:szCs w:val="18"/>
        </w:rPr>
      </w:pPr>
    </w:p>
    <w:p w14:paraId="491DE53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AEFFB4D"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03887DE9" w14:textId="77777777" w:rsidR="00B16483" w:rsidRPr="00D3436F" w:rsidRDefault="00B16483" w:rsidP="00B16483">
      <w:pPr>
        <w:tabs>
          <w:tab w:val="left" w:pos="7371"/>
        </w:tabs>
        <w:spacing w:after="160"/>
        <w:ind w:left="3544" w:firstLine="3"/>
        <w:jc w:val="both"/>
        <w:rPr>
          <w:rFonts w:ascii="GHEA Grapalat" w:hAnsi="GHEA Grapalat"/>
          <w:sz w:val="16"/>
        </w:rPr>
      </w:pPr>
    </w:p>
    <w:p w14:paraId="26530B51"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5AE5FAB1"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43CF3117"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7E9B228F"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14:paraId="2089B4AC" w14:textId="77777777" w:rsidR="009E1F0A" w:rsidRPr="004F23CF" w:rsidRDefault="009E1F0A" w:rsidP="009E1F0A">
      <w:pPr>
        <w:rPr>
          <w:rFonts w:ascii="GHEA Grapalat" w:hAnsi="GHEA Grapalat"/>
          <w:i/>
          <w:sz w:val="16"/>
          <w:vertAlign w:val="superscript"/>
          <w:lang w:val="es-ES"/>
        </w:rPr>
      </w:pPr>
    </w:p>
    <w:p w14:paraId="5DE4F38A" w14:textId="204B850D"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587BF6">
        <w:rPr>
          <w:rFonts w:ascii="GHEA Grapalat" w:hAnsi="GHEA Grapalat"/>
        </w:rPr>
        <w:t>SHMAMD-GH-APDZB-26/01</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335FD2CB"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7E269188"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28A9FBCE" w14:textId="788097E8" w:rsidR="006B3E56" w:rsidRPr="00AF791F" w:rsidRDefault="006B3E56" w:rsidP="00AF791F">
      <w:pPr>
        <w:pStyle w:val="aff"/>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4C77C7">
        <w:rPr>
          <w:rFonts w:ascii="GHEA Grapalat" w:hAnsi="GHEA Grapalat"/>
        </w:rPr>
        <w:t>ЗАПРОСА КОТИРОВКИ</w:t>
      </w:r>
      <w:r w:rsidR="00305944" w:rsidRPr="00AF791F">
        <w:rPr>
          <w:rFonts w:ascii="GHEA Grapalat" w:hAnsi="GHEA Grapalat"/>
        </w:rPr>
        <w:t xml:space="preserve"> </w:t>
      </w:r>
      <w:r w:rsidRPr="00AF791F">
        <w:rPr>
          <w:rFonts w:ascii="GHEA Grapalat" w:hAnsi="GHEA Grapalat"/>
        </w:rPr>
        <w:t>под кодом "</w:t>
      </w:r>
      <w:r w:rsidR="00587BF6">
        <w:rPr>
          <w:rFonts w:ascii="GHEA Grapalat" w:hAnsi="GHEA Grapalat"/>
        </w:rPr>
        <w:t>SHMAMD-GH-APDZB-26/01</w:t>
      </w:r>
      <w:r w:rsidRPr="00AF791F">
        <w:rPr>
          <w:rFonts w:ascii="GHEA Grapalat" w:hAnsi="GHEA Grapalat"/>
        </w:rPr>
        <w:t>"*</w:t>
      </w:r>
    </w:p>
    <w:p w14:paraId="1C2DC8CF"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14:paraId="237D5ECE"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1BAAC1C1"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00D7D672"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734A71E8"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0A00CEB7"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5C07040B"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1432F15E" w14:textId="77777777" w:rsidR="006B3E56" w:rsidRDefault="006B3E56" w:rsidP="00B46D58">
      <w:pPr>
        <w:widowControl w:val="0"/>
        <w:spacing w:after="160"/>
        <w:jc w:val="both"/>
        <w:rPr>
          <w:ins w:id="1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01624EB0" w14:textId="77777777"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33715782"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1E36D818" w14:textId="77777777" w:rsidR="00993891" w:rsidRDefault="009A73EA" w:rsidP="00DD2F5B">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4"/>
        <w:t>**</w:t>
      </w:r>
      <w:r>
        <w:rPr>
          <w:rFonts w:ascii="GHEA Grapalat" w:hAnsi="GHEA Grapalat"/>
          <w:sz w:val="28"/>
          <w:szCs w:val="28"/>
        </w:rPr>
        <w:t>.</w:t>
      </w:r>
      <w:r w:rsidR="006B3E56" w:rsidRPr="009A73EA">
        <w:rPr>
          <w:rFonts w:ascii="GHEA Grapalat" w:hAnsi="GHEA Grapalat"/>
        </w:rPr>
        <w:t xml:space="preserve"> </w:t>
      </w:r>
      <w:r w:rsidR="00F36AD3">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sidR="00F36AD3">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390CC2BC"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3997765C"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02A4714E" w14:textId="77777777" w:rsidR="00F855BB" w:rsidRDefault="00F855BB" w:rsidP="00B46D58">
      <w:pPr>
        <w:tabs>
          <w:tab w:val="left" w:pos="7371"/>
        </w:tabs>
        <w:spacing w:after="160"/>
        <w:ind w:left="3544" w:firstLine="3"/>
        <w:jc w:val="both"/>
        <w:rPr>
          <w:rFonts w:ascii="GHEA Grapalat" w:hAnsi="GHEA Grapalat"/>
          <w:sz w:val="16"/>
          <w:lang w:val="hy-AM"/>
        </w:rPr>
      </w:pPr>
    </w:p>
    <w:p w14:paraId="799B748E"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5BD366C5" w14:textId="77777777" w:rsidR="006B3E56" w:rsidRPr="00D3436F" w:rsidRDefault="006B3E56" w:rsidP="00B46D58">
      <w:pPr>
        <w:tabs>
          <w:tab w:val="left" w:pos="7371"/>
        </w:tabs>
        <w:spacing w:after="160"/>
        <w:ind w:left="3544" w:firstLine="3"/>
        <w:jc w:val="both"/>
        <w:rPr>
          <w:rFonts w:ascii="GHEA Grapalat" w:hAnsi="GHEA Grapalat"/>
          <w:sz w:val="16"/>
        </w:rPr>
      </w:pPr>
    </w:p>
    <w:p w14:paraId="581A75CC" w14:textId="77777777" w:rsidR="006B3E56" w:rsidRPr="00770B03" w:rsidRDefault="006B3E56" w:rsidP="00B46D58">
      <w:pPr>
        <w:tabs>
          <w:tab w:val="left" w:pos="7371"/>
        </w:tabs>
        <w:spacing w:after="160"/>
        <w:ind w:left="3544" w:firstLine="3"/>
        <w:jc w:val="both"/>
        <w:rPr>
          <w:rFonts w:ascii="GHEA Grapalat" w:hAnsi="GHEA Grapalat"/>
          <w:sz w:val="16"/>
        </w:rPr>
      </w:pPr>
    </w:p>
    <w:p w14:paraId="0A25F1F9"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6CC08F48"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245B558"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374AB1EF"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4798E3CF" w14:textId="77777777" w:rsidR="00123294" w:rsidRDefault="00123294" w:rsidP="00B46D58">
      <w:pPr>
        <w:rPr>
          <w:rFonts w:ascii="GHEA Grapalat" w:hAnsi="GHEA Grapalat"/>
          <w:b/>
        </w:rPr>
      </w:pPr>
      <w:r>
        <w:rPr>
          <w:rFonts w:ascii="GHEA Grapalat" w:hAnsi="GHEA Grapalat"/>
          <w:b/>
        </w:rPr>
        <w:br w:type="page"/>
      </w:r>
    </w:p>
    <w:p w14:paraId="4F6848B3" w14:textId="77777777" w:rsidR="00B048B2" w:rsidRDefault="00B048B2" w:rsidP="00B46D58">
      <w:pPr>
        <w:rPr>
          <w:rFonts w:ascii="GHEA Grapalat" w:hAnsi="GHEA Grapalat"/>
          <w:b/>
        </w:rPr>
      </w:pPr>
    </w:p>
    <w:p w14:paraId="6EB9E652" w14:textId="77777777"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6CC5DC2F" w14:textId="4490B16C"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587BF6">
        <w:rPr>
          <w:rFonts w:ascii="GHEA Grapalat" w:hAnsi="GHEA Grapalat"/>
          <w:b/>
          <w:sz w:val="24"/>
          <w:szCs w:val="24"/>
        </w:rPr>
        <w:t>SHMAMD-GH-APDZB-26/01</w:t>
      </w:r>
      <w:r>
        <w:rPr>
          <w:rFonts w:ascii="GHEA Grapalat" w:hAnsi="GHEA Grapalat"/>
          <w:b/>
          <w:sz w:val="24"/>
          <w:szCs w:val="24"/>
        </w:rPr>
        <w:t>"</w:t>
      </w:r>
      <w:r>
        <w:rPr>
          <w:rStyle w:val="af6"/>
          <w:rFonts w:ascii="GHEA Grapalat" w:hAnsi="GHEA Grapalat"/>
          <w:b/>
          <w:sz w:val="24"/>
          <w:szCs w:val="24"/>
        </w:rPr>
        <w:footnoteReference w:customMarkFollows="1" w:id="15"/>
        <w:t>*</w:t>
      </w:r>
    </w:p>
    <w:p w14:paraId="7D9CF5C6" w14:textId="77777777" w:rsidR="00D043C1" w:rsidRPr="009044F1" w:rsidRDefault="00D043C1" w:rsidP="00D043C1">
      <w:pPr>
        <w:widowControl w:val="0"/>
        <w:spacing w:after="160"/>
        <w:ind w:left="567" w:right="565"/>
        <w:jc w:val="center"/>
        <w:rPr>
          <w:rFonts w:ascii="GHEA Grapalat" w:hAnsi="GHEA Grapalat"/>
          <w:b/>
        </w:rPr>
      </w:pPr>
    </w:p>
    <w:p w14:paraId="098DB321"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1C1DB8C1"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3B458DB2" w14:textId="77777777"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14:paraId="7659A760"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6876F32D"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365BF55E" w14:textId="7B0BEAA4"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587BF6">
        <w:rPr>
          <w:rFonts w:ascii="GHEA Grapalat" w:hAnsi="GHEA Grapalat"/>
        </w:rPr>
        <w:t>SHMAMD-GH-APDZB-26/01</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201AE593" w14:textId="77777777" w:rsidTr="00FF3F2A">
        <w:tc>
          <w:tcPr>
            <w:tcW w:w="1042" w:type="dxa"/>
            <w:vMerge w:val="restart"/>
            <w:vAlign w:val="center"/>
          </w:tcPr>
          <w:p w14:paraId="00E0DFD5" w14:textId="77777777" w:rsidR="00EE1022" w:rsidRDefault="00EE1022" w:rsidP="00FF3F2A">
            <w:pPr>
              <w:widowControl w:val="0"/>
              <w:jc w:val="center"/>
              <w:rPr>
                <w:rFonts w:ascii="GHEA Grapalat" w:hAnsi="GHEA Grapalat"/>
                <w:b/>
                <w:sz w:val="20"/>
                <w:szCs w:val="20"/>
              </w:rPr>
            </w:pPr>
          </w:p>
          <w:p w14:paraId="4DF7A932"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3122D38F"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1E0CF855" w14:textId="77777777" w:rsidTr="000811C1">
        <w:trPr>
          <w:trHeight w:val="696"/>
        </w:trPr>
        <w:tc>
          <w:tcPr>
            <w:tcW w:w="1042" w:type="dxa"/>
            <w:vMerge/>
            <w:vAlign w:val="center"/>
          </w:tcPr>
          <w:p w14:paraId="42E5FCF6"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0C264AED"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34152C9B"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2B5D0D3A"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2BD13886"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147226FA"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7A4E046E"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2457766A" w14:textId="77777777" w:rsidTr="00FF3F2A">
        <w:tc>
          <w:tcPr>
            <w:tcW w:w="1042" w:type="dxa"/>
          </w:tcPr>
          <w:p w14:paraId="729F9ED5"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709D35E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5A2AE2A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3A46BA0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465B5457"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38BF777B"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3FFD1BDB" w14:textId="77777777" w:rsidTr="00FF3F2A">
        <w:tc>
          <w:tcPr>
            <w:tcW w:w="1042" w:type="dxa"/>
          </w:tcPr>
          <w:p w14:paraId="4A6673F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577C5C3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58EAA9BB"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3D7E5F8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3423636F"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4CAA654D"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57DD1BEB" w14:textId="77777777" w:rsidTr="00FF3F2A">
        <w:tc>
          <w:tcPr>
            <w:tcW w:w="1042" w:type="dxa"/>
          </w:tcPr>
          <w:p w14:paraId="6C22751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00F255EA"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6BD696C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2263F112"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6F24003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53289B5D" w14:textId="77777777" w:rsidR="00D043C1" w:rsidRPr="00206AF8" w:rsidRDefault="00D043C1" w:rsidP="00FF3F2A">
            <w:pPr>
              <w:pStyle w:val="3"/>
              <w:keepNext w:val="0"/>
              <w:widowControl w:val="0"/>
              <w:spacing w:line="240" w:lineRule="auto"/>
              <w:jc w:val="left"/>
              <w:rPr>
                <w:rFonts w:ascii="GHEA Grapalat" w:hAnsi="GHEA Grapalat"/>
                <w:b/>
              </w:rPr>
            </w:pPr>
          </w:p>
        </w:tc>
      </w:tr>
    </w:tbl>
    <w:p w14:paraId="5884FE1B" w14:textId="77777777" w:rsidR="00D043C1" w:rsidRDefault="00D043C1" w:rsidP="00D043C1">
      <w:pPr>
        <w:widowControl w:val="0"/>
        <w:tabs>
          <w:tab w:val="left" w:pos="6804"/>
        </w:tabs>
        <w:jc w:val="center"/>
        <w:rPr>
          <w:rFonts w:ascii="GHEA Grapalat" w:hAnsi="GHEA Grapalat"/>
          <w:lang w:val="en-US"/>
        </w:rPr>
      </w:pPr>
    </w:p>
    <w:p w14:paraId="011535B1"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5B97FA6"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5862CD8F" w14:textId="77777777" w:rsidR="00D043C1" w:rsidRPr="008875C7" w:rsidRDefault="00D043C1" w:rsidP="00D043C1">
      <w:pPr>
        <w:widowControl w:val="0"/>
        <w:spacing w:after="160"/>
        <w:jc w:val="right"/>
        <w:rPr>
          <w:rFonts w:ascii="GHEA Grapalat" w:hAnsi="GHEA Grapalat"/>
        </w:rPr>
      </w:pPr>
    </w:p>
    <w:p w14:paraId="6174CC83"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58D6B2C7" w14:textId="77777777" w:rsidR="00D043C1" w:rsidRDefault="00D043C1" w:rsidP="00D043C1">
      <w:pPr>
        <w:rPr>
          <w:rFonts w:ascii="GHEA Grapalat" w:hAnsi="GHEA Grapalat"/>
        </w:rPr>
      </w:pPr>
      <w:r>
        <w:rPr>
          <w:rFonts w:ascii="GHEA Grapalat" w:hAnsi="GHEA Grapalat"/>
        </w:rPr>
        <w:br w:type="page"/>
      </w:r>
    </w:p>
    <w:p w14:paraId="3F95596E" w14:textId="77777777" w:rsidR="00AB6E69" w:rsidRDefault="00AB6E69" w:rsidP="00AB6E69">
      <w:pPr>
        <w:jc w:val="right"/>
        <w:rPr>
          <w:rFonts w:ascii="GHEA Grapalat" w:hAnsi="GHEA Grapalat"/>
          <w:b/>
        </w:rPr>
      </w:pPr>
      <w:r>
        <w:rPr>
          <w:rFonts w:ascii="GHEA Grapalat" w:hAnsi="GHEA Grapalat"/>
          <w:b/>
        </w:rPr>
        <w:t>Приложение 1.</w:t>
      </w:r>
      <w:r w:rsidR="000B5664">
        <w:rPr>
          <w:rFonts w:ascii="GHEA Grapalat" w:hAnsi="GHEA Grapalat"/>
          <w:b/>
        </w:rPr>
        <w:t>2</w:t>
      </w:r>
      <w:r>
        <w:rPr>
          <w:rFonts w:ascii="GHEA Grapalat" w:hAnsi="GHEA Grapalat"/>
          <w:b/>
        </w:rPr>
        <w:t xml:space="preserve">** </w:t>
      </w:r>
    </w:p>
    <w:p w14:paraId="5F94A255" w14:textId="77777777"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14:paraId="64247AC2" w14:textId="08167E8C"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587BF6">
        <w:rPr>
          <w:rFonts w:ascii="GHEA Grapalat" w:hAnsi="GHEA Grapalat"/>
          <w:b/>
          <w:sz w:val="24"/>
          <w:szCs w:val="24"/>
        </w:rPr>
        <w:t>SHMAMD-GH-APDZB-26/01</w:t>
      </w:r>
      <w:r w:rsidR="000B5664">
        <w:rPr>
          <w:rFonts w:ascii="GHEA Grapalat" w:hAnsi="GHEA Grapalat"/>
          <w:b/>
          <w:sz w:val="24"/>
          <w:szCs w:val="24"/>
        </w:rPr>
        <w:t>*</w:t>
      </w:r>
      <w:r>
        <w:rPr>
          <w:rFonts w:ascii="GHEA Grapalat" w:hAnsi="GHEA Grapalat"/>
          <w:b/>
          <w:sz w:val="24"/>
          <w:szCs w:val="24"/>
        </w:rPr>
        <w:t>"</w:t>
      </w:r>
    </w:p>
    <w:p w14:paraId="6686432F" w14:textId="77777777" w:rsidR="00F016A2" w:rsidRDefault="00F016A2">
      <w:pPr>
        <w:rPr>
          <w:rFonts w:ascii="GHEA Grapalat" w:hAnsi="GHEA Grapalat"/>
          <w:b/>
        </w:rPr>
      </w:pPr>
    </w:p>
    <w:p w14:paraId="47CC52B1"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048D2A5E"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369F185D" w14:textId="77777777" w:rsidR="00F016A2" w:rsidRPr="00ED3A13" w:rsidRDefault="00F016A2" w:rsidP="00F016A2">
      <w:pPr>
        <w:ind w:left="360" w:hanging="360"/>
        <w:jc w:val="center"/>
        <w:rPr>
          <w:rFonts w:ascii="GHEA Grapalat" w:eastAsia="GHEA Grapalat" w:hAnsi="GHEA Grapalat" w:cs="GHEA Grapalat"/>
          <w:b/>
        </w:rPr>
      </w:pPr>
    </w:p>
    <w:p w14:paraId="107674D1"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2B6C1EEA"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55CBA64C" w14:textId="77777777" w:rsidTr="006D2CDF">
        <w:tc>
          <w:tcPr>
            <w:tcW w:w="2836" w:type="dxa"/>
            <w:shd w:val="clear" w:color="auto" w:fill="D9E2F3"/>
            <w:vAlign w:val="center"/>
          </w:tcPr>
          <w:p w14:paraId="6DEAB83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0A9310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57CFDE3" w14:textId="77777777" w:rsidTr="006D2CDF">
        <w:tc>
          <w:tcPr>
            <w:tcW w:w="2836" w:type="dxa"/>
            <w:shd w:val="clear" w:color="auto" w:fill="D9E2F3"/>
            <w:vAlign w:val="center"/>
          </w:tcPr>
          <w:p w14:paraId="00B7A50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041C05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4A1FD2" w14:textId="77777777" w:rsidTr="006D2CDF">
        <w:tc>
          <w:tcPr>
            <w:tcW w:w="2836" w:type="dxa"/>
            <w:shd w:val="clear" w:color="auto" w:fill="D9E2F3"/>
            <w:vAlign w:val="center"/>
          </w:tcPr>
          <w:p w14:paraId="7724AD7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520898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5D2DF0C" w14:textId="77777777" w:rsidTr="006D2CDF">
        <w:tc>
          <w:tcPr>
            <w:tcW w:w="2836" w:type="dxa"/>
            <w:shd w:val="clear" w:color="auto" w:fill="D9E2F3"/>
            <w:vAlign w:val="center"/>
          </w:tcPr>
          <w:p w14:paraId="22B3923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DFCC9B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4FB0F35" w14:textId="77777777" w:rsidTr="006D2CDF">
        <w:tc>
          <w:tcPr>
            <w:tcW w:w="2836" w:type="dxa"/>
            <w:shd w:val="clear" w:color="auto" w:fill="D9E2F3"/>
            <w:vAlign w:val="center"/>
          </w:tcPr>
          <w:p w14:paraId="45C3B556"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0010864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A2D449F" w14:textId="77777777" w:rsidTr="006D2CDF">
        <w:tc>
          <w:tcPr>
            <w:tcW w:w="2836" w:type="dxa"/>
            <w:shd w:val="clear" w:color="auto" w:fill="D9E2F3"/>
            <w:vAlign w:val="center"/>
          </w:tcPr>
          <w:p w14:paraId="7E83227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07CD4DC5"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2D26801A" w14:textId="77777777" w:rsidTr="006D2CDF">
        <w:tc>
          <w:tcPr>
            <w:tcW w:w="2836" w:type="dxa"/>
            <w:shd w:val="clear" w:color="auto" w:fill="D9E2F3"/>
            <w:vAlign w:val="center"/>
          </w:tcPr>
          <w:p w14:paraId="65AE8198"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2AE8B64"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390D3A3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1C6323E" w14:textId="77777777" w:rsidTr="006D2CDF">
        <w:tc>
          <w:tcPr>
            <w:tcW w:w="2835" w:type="dxa"/>
            <w:shd w:val="clear" w:color="auto" w:fill="D9E2F3"/>
            <w:vAlign w:val="center"/>
          </w:tcPr>
          <w:p w14:paraId="4B7E2DF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42B701A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F392DF" w14:textId="77777777" w:rsidTr="006D2CDF">
        <w:trPr>
          <w:trHeight w:val="1487"/>
        </w:trPr>
        <w:tc>
          <w:tcPr>
            <w:tcW w:w="2835" w:type="dxa"/>
            <w:shd w:val="clear" w:color="auto" w:fill="D9E2F3"/>
            <w:vAlign w:val="center"/>
          </w:tcPr>
          <w:p w14:paraId="2B82233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A8D61F4" w14:textId="77777777" w:rsidR="00F016A2" w:rsidRPr="00FD1EE4" w:rsidRDefault="00F016A2" w:rsidP="006D2CDF">
            <w:pPr>
              <w:spacing w:before="240" w:after="240"/>
              <w:rPr>
                <w:rFonts w:ascii="GHEA Grapalat" w:eastAsia="GHEA Grapalat" w:hAnsi="GHEA Grapalat" w:cs="GHEA Grapalat"/>
              </w:rPr>
            </w:pPr>
          </w:p>
        </w:tc>
      </w:tr>
    </w:tbl>
    <w:p w14:paraId="07566EED"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1BB2CA5" w14:textId="77777777" w:rsidTr="006D2CDF">
        <w:tc>
          <w:tcPr>
            <w:tcW w:w="2835" w:type="dxa"/>
            <w:shd w:val="clear" w:color="auto" w:fill="D9E2F3"/>
            <w:vAlign w:val="center"/>
          </w:tcPr>
          <w:p w14:paraId="19EA1B85"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452E713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9451DA4" w14:textId="77777777" w:rsidTr="006D2CDF">
        <w:tc>
          <w:tcPr>
            <w:tcW w:w="2835" w:type="dxa"/>
            <w:shd w:val="clear" w:color="auto" w:fill="D9E2F3"/>
            <w:vAlign w:val="center"/>
          </w:tcPr>
          <w:p w14:paraId="24AC769B"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074EE8C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66C20AD" w14:textId="77777777" w:rsidTr="006D2CDF">
        <w:tc>
          <w:tcPr>
            <w:tcW w:w="2835" w:type="dxa"/>
            <w:shd w:val="clear" w:color="auto" w:fill="D9E2F3"/>
            <w:vAlign w:val="center"/>
          </w:tcPr>
          <w:p w14:paraId="6B8F0660"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68F47CFF" w14:textId="77777777" w:rsidR="00F016A2" w:rsidRPr="00FD1EE4" w:rsidRDefault="00F016A2" w:rsidP="006D2CDF">
            <w:pPr>
              <w:spacing w:before="240" w:after="240"/>
              <w:rPr>
                <w:rFonts w:ascii="GHEA Grapalat" w:eastAsia="GHEA Grapalat" w:hAnsi="GHEA Grapalat" w:cs="GHEA Grapalat"/>
              </w:rPr>
            </w:pPr>
          </w:p>
        </w:tc>
      </w:tr>
    </w:tbl>
    <w:p w14:paraId="7D2E3EBF"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14:paraId="722A248A"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DEFD679" w14:textId="77777777" w:rsidTr="006D2CDF">
        <w:tc>
          <w:tcPr>
            <w:tcW w:w="2835" w:type="dxa"/>
            <w:shd w:val="clear" w:color="auto" w:fill="D9E2F3"/>
            <w:vAlign w:val="center"/>
          </w:tcPr>
          <w:p w14:paraId="55C8A569"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0D7EA0E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FD2FC1A" w14:textId="77777777" w:rsidTr="006D2CDF">
        <w:tc>
          <w:tcPr>
            <w:tcW w:w="2835" w:type="dxa"/>
            <w:shd w:val="clear" w:color="auto" w:fill="D9E2F3"/>
            <w:vAlign w:val="center"/>
          </w:tcPr>
          <w:p w14:paraId="0503B2E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79F324AD" w14:textId="77777777" w:rsidR="00F016A2" w:rsidRPr="00FD1EE4" w:rsidRDefault="00F016A2" w:rsidP="006D2CDF">
            <w:pPr>
              <w:spacing w:before="240" w:after="240"/>
              <w:rPr>
                <w:rFonts w:ascii="GHEA Grapalat" w:eastAsia="GHEA Grapalat" w:hAnsi="GHEA Grapalat" w:cs="GHEA Grapalat"/>
              </w:rPr>
            </w:pPr>
          </w:p>
        </w:tc>
      </w:tr>
    </w:tbl>
    <w:p w14:paraId="5C1E6A0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D3F990C" w14:textId="77777777" w:rsidTr="006D2CDF">
        <w:tc>
          <w:tcPr>
            <w:tcW w:w="2835" w:type="dxa"/>
            <w:shd w:val="clear" w:color="auto" w:fill="D9E2F3"/>
            <w:vAlign w:val="center"/>
          </w:tcPr>
          <w:p w14:paraId="15D58C3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C72053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8887459" w14:textId="77777777" w:rsidTr="006D2CDF">
        <w:tc>
          <w:tcPr>
            <w:tcW w:w="2835" w:type="dxa"/>
            <w:shd w:val="clear" w:color="auto" w:fill="D9E2F3"/>
            <w:vAlign w:val="center"/>
          </w:tcPr>
          <w:p w14:paraId="0BDF61C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13B742C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D265EA6" w14:textId="77777777" w:rsidTr="006D2CDF">
        <w:tc>
          <w:tcPr>
            <w:tcW w:w="2835" w:type="dxa"/>
            <w:shd w:val="clear" w:color="auto" w:fill="D9E2F3"/>
            <w:vAlign w:val="center"/>
          </w:tcPr>
          <w:p w14:paraId="25E467C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66F0BD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0BF8299" w14:textId="77777777" w:rsidTr="006D2CDF">
        <w:tc>
          <w:tcPr>
            <w:tcW w:w="2835" w:type="dxa"/>
            <w:shd w:val="clear" w:color="auto" w:fill="D9E2F3"/>
            <w:vAlign w:val="center"/>
          </w:tcPr>
          <w:p w14:paraId="3409BF7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503757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5E19F1" w14:textId="77777777" w:rsidTr="006D2CDF">
        <w:tc>
          <w:tcPr>
            <w:tcW w:w="2835" w:type="dxa"/>
            <w:shd w:val="clear" w:color="auto" w:fill="D9E2F3"/>
            <w:vAlign w:val="center"/>
          </w:tcPr>
          <w:p w14:paraId="6E01EBF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AC742E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F6BD6C0" w14:textId="77777777" w:rsidTr="006D2CDF">
        <w:trPr>
          <w:trHeight w:val="1361"/>
        </w:trPr>
        <w:tc>
          <w:tcPr>
            <w:tcW w:w="2835" w:type="dxa"/>
            <w:shd w:val="clear" w:color="auto" w:fill="D9E2F3"/>
            <w:vAlign w:val="center"/>
          </w:tcPr>
          <w:p w14:paraId="1A1608B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A59505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440F2B" w14:textId="77777777" w:rsidTr="006D2CDF">
        <w:tc>
          <w:tcPr>
            <w:tcW w:w="2835" w:type="dxa"/>
            <w:shd w:val="clear" w:color="auto" w:fill="D9E2F3"/>
            <w:vAlign w:val="center"/>
          </w:tcPr>
          <w:p w14:paraId="571A3F9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5076F42" w14:textId="77777777" w:rsidR="00F016A2" w:rsidRPr="00FD1EE4" w:rsidRDefault="00F016A2" w:rsidP="006D2CDF">
            <w:pPr>
              <w:spacing w:before="240" w:after="240"/>
              <w:rPr>
                <w:rFonts w:ascii="GHEA Grapalat" w:eastAsia="GHEA Grapalat" w:hAnsi="GHEA Grapalat" w:cs="GHEA Grapalat"/>
              </w:rPr>
            </w:pPr>
          </w:p>
        </w:tc>
      </w:tr>
    </w:tbl>
    <w:p w14:paraId="3306B672"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3C779E36" w14:textId="77777777" w:rsidTr="006D2CDF">
        <w:tc>
          <w:tcPr>
            <w:tcW w:w="2836" w:type="dxa"/>
            <w:shd w:val="clear" w:color="auto" w:fill="D9E2F3"/>
            <w:vAlign w:val="center"/>
          </w:tcPr>
          <w:p w14:paraId="2391F461"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3158F33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FB6F050" w14:textId="77777777" w:rsidTr="006D2CDF">
        <w:tc>
          <w:tcPr>
            <w:tcW w:w="2836" w:type="dxa"/>
            <w:shd w:val="clear" w:color="auto" w:fill="D9E2F3"/>
            <w:vAlign w:val="center"/>
          </w:tcPr>
          <w:p w14:paraId="53FD428D"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5EEF942" w14:textId="77777777" w:rsidR="00F016A2" w:rsidRPr="00FD1EE4" w:rsidRDefault="00C257F6"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2BDD313E" w14:textId="77777777" w:rsidR="00F016A2" w:rsidRPr="00FD1EE4" w:rsidRDefault="00C257F6"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082E1045"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6A32ED6C"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07980B6A" w14:textId="77777777" w:rsidTr="006D2CDF">
        <w:tc>
          <w:tcPr>
            <w:tcW w:w="2837" w:type="dxa"/>
            <w:shd w:val="clear" w:color="auto" w:fill="D9E2F3"/>
            <w:vAlign w:val="center"/>
          </w:tcPr>
          <w:p w14:paraId="3ECB379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151FFF7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2FF76E4" w14:textId="77777777" w:rsidTr="006D2CDF">
        <w:tc>
          <w:tcPr>
            <w:tcW w:w="2837" w:type="dxa"/>
            <w:shd w:val="clear" w:color="auto" w:fill="D9E2F3"/>
            <w:vAlign w:val="center"/>
          </w:tcPr>
          <w:p w14:paraId="6EFAA82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112381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CE47AC1" w14:textId="77777777" w:rsidTr="006D2CDF">
        <w:tc>
          <w:tcPr>
            <w:tcW w:w="2837" w:type="dxa"/>
            <w:shd w:val="clear" w:color="auto" w:fill="D9E2F3"/>
            <w:vAlign w:val="center"/>
          </w:tcPr>
          <w:p w14:paraId="2D80F82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47BD86A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8B44704" w14:textId="77777777" w:rsidTr="006D2CDF">
        <w:tc>
          <w:tcPr>
            <w:tcW w:w="2837" w:type="dxa"/>
            <w:shd w:val="clear" w:color="auto" w:fill="D9E2F3"/>
            <w:vAlign w:val="center"/>
          </w:tcPr>
          <w:p w14:paraId="74462B22"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F19C35" w14:textId="77777777" w:rsidR="00F016A2" w:rsidRPr="00FD1EE4" w:rsidRDefault="00C257F6"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A02639C" w14:textId="77777777" w:rsidR="00F016A2" w:rsidRPr="00FD1EE4" w:rsidRDefault="00C257F6"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17153B26"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38DE28D" w14:textId="77777777" w:rsidTr="006D2CDF">
        <w:tc>
          <w:tcPr>
            <w:tcW w:w="2837" w:type="dxa"/>
            <w:shd w:val="clear" w:color="auto" w:fill="D9E2F3"/>
            <w:vAlign w:val="center"/>
          </w:tcPr>
          <w:p w14:paraId="248ADA5A"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7DE7755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B9F5ADC" w14:textId="77777777" w:rsidTr="006D2CDF">
        <w:tc>
          <w:tcPr>
            <w:tcW w:w="2837" w:type="dxa"/>
            <w:shd w:val="clear" w:color="auto" w:fill="D9E2F3"/>
            <w:vAlign w:val="center"/>
          </w:tcPr>
          <w:p w14:paraId="65390194"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56FE7A1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B04124" w14:textId="77777777" w:rsidTr="006D2CDF">
        <w:tc>
          <w:tcPr>
            <w:tcW w:w="2837" w:type="dxa"/>
            <w:shd w:val="clear" w:color="auto" w:fill="D9E2F3"/>
            <w:vAlign w:val="center"/>
          </w:tcPr>
          <w:p w14:paraId="2B6DB03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2A0D34D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F371E1" w14:textId="77777777" w:rsidTr="006D2CDF">
        <w:tc>
          <w:tcPr>
            <w:tcW w:w="2837" w:type="dxa"/>
            <w:shd w:val="clear" w:color="auto" w:fill="D9E2F3"/>
            <w:vAlign w:val="center"/>
          </w:tcPr>
          <w:p w14:paraId="1FBFEEA7"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13337B7" w14:textId="77777777" w:rsidR="00F016A2" w:rsidRPr="00FD1EE4" w:rsidRDefault="00C257F6"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4ED200D" w14:textId="77777777" w:rsidR="00F016A2" w:rsidRPr="00FD1EE4" w:rsidRDefault="00C257F6"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3164B8CE"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14:paraId="0012782D"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7BADD24F" w14:textId="77777777" w:rsidTr="006D2CDF">
        <w:tc>
          <w:tcPr>
            <w:tcW w:w="2836" w:type="dxa"/>
            <w:shd w:val="clear" w:color="auto" w:fill="D9E2F3"/>
            <w:vAlign w:val="center"/>
          </w:tcPr>
          <w:p w14:paraId="5F9918C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0F599B7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9D60B46" w14:textId="77777777" w:rsidTr="006D2CDF">
        <w:tc>
          <w:tcPr>
            <w:tcW w:w="2836" w:type="dxa"/>
            <w:shd w:val="clear" w:color="auto" w:fill="D9E2F3"/>
            <w:vAlign w:val="center"/>
          </w:tcPr>
          <w:p w14:paraId="566A15B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3ED0C30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B84CC8A" w14:textId="77777777" w:rsidTr="006D2CDF">
        <w:tc>
          <w:tcPr>
            <w:tcW w:w="2836" w:type="dxa"/>
            <w:shd w:val="clear" w:color="auto" w:fill="D9E2F3"/>
            <w:vAlign w:val="center"/>
          </w:tcPr>
          <w:p w14:paraId="537B7DA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39162B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3E8F7C0" w14:textId="77777777" w:rsidTr="006D2CDF">
        <w:tc>
          <w:tcPr>
            <w:tcW w:w="2836" w:type="dxa"/>
            <w:shd w:val="clear" w:color="auto" w:fill="D9E2F3"/>
            <w:vAlign w:val="center"/>
          </w:tcPr>
          <w:p w14:paraId="70A79D9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956041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A8FB7AD" w14:textId="77777777" w:rsidTr="006D2CDF">
        <w:tc>
          <w:tcPr>
            <w:tcW w:w="2836" w:type="dxa"/>
            <w:shd w:val="clear" w:color="auto" w:fill="D9E2F3"/>
            <w:vAlign w:val="center"/>
          </w:tcPr>
          <w:p w14:paraId="3B75361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AA9438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A06F5C" w14:textId="77777777" w:rsidTr="006D2CDF">
        <w:tc>
          <w:tcPr>
            <w:tcW w:w="2836" w:type="dxa"/>
            <w:shd w:val="clear" w:color="auto" w:fill="D9E2F3"/>
            <w:vAlign w:val="center"/>
          </w:tcPr>
          <w:p w14:paraId="268665C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0CFC5047" w14:textId="77777777" w:rsidR="00F016A2" w:rsidRPr="00FD1EE4" w:rsidRDefault="00F016A2" w:rsidP="006D2CDF">
            <w:pPr>
              <w:spacing w:before="240" w:after="240"/>
              <w:rPr>
                <w:rFonts w:ascii="GHEA Grapalat" w:eastAsia="GHEA Grapalat" w:hAnsi="GHEA Grapalat" w:cs="GHEA Grapalat"/>
              </w:rPr>
            </w:pPr>
          </w:p>
        </w:tc>
      </w:tr>
    </w:tbl>
    <w:p w14:paraId="13DD05C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21D03CE2" w14:textId="77777777" w:rsidTr="006D2CDF">
        <w:tc>
          <w:tcPr>
            <w:tcW w:w="2977" w:type="dxa"/>
            <w:shd w:val="clear" w:color="auto" w:fill="D9E2F3"/>
            <w:vAlign w:val="center"/>
          </w:tcPr>
          <w:p w14:paraId="21333F3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460DFDD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F13E4C2" w14:textId="77777777" w:rsidTr="006D2CDF">
        <w:tc>
          <w:tcPr>
            <w:tcW w:w="2977" w:type="dxa"/>
            <w:shd w:val="clear" w:color="auto" w:fill="D9E2F3"/>
            <w:vAlign w:val="center"/>
          </w:tcPr>
          <w:p w14:paraId="4CBC75C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74FF3EA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41891AC" w14:textId="77777777" w:rsidTr="006D2CDF">
        <w:tc>
          <w:tcPr>
            <w:tcW w:w="2977" w:type="dxa"/>
            <w:shd w:val="clear" w:color="auto" w:fill="D9E2F3"/>
            <w:vAlign w:val="center"/>
          </w:tcPr>
          <w:p w14:paraId="393BE0FC"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4932FCC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C14692" w14:textId="77777777" w:rsidTr="006D2CDF">
        <w:tc>
          <w:tcPr>
            <w:tcW w:w="2977" w:type="dxa"/>
            <w:shd w:val="clear" w:color="auto" w:fill="D9E2F3"/>
            <w:vAlign w:val="center"/>
          </w:tcPr>
          <w:p w14:paraId="7D99477A"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7C5804E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9998609" w14:textId="77777777" w:rsidTr="006D2CDF">
        <w:tc>
          <w:tcPr>
            <w:tcW w:w="2977" w:type="dxa"/>
            <w:shd w:val="clear" w:color="auto" w:fill="D9E2F3"/>
            <w:vAlign w:val="center"/>
          </w:tcPr>
          <w:p w14:paraId="2CBD267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6F7A158C" w14:textId="77777777" w:rsidR="00F016A2" w:rsidRPr="00FD1EE4" w:rsidRDefault="00F016A2" w:rsidP="006D2CDF">
            <w:pPr>
              <w:spacing w:before="240" w:after="240"/>
              <w:rPr>
                <w:rFonts w:ascii="GHEA Grapalat" w:eastAsia="GHEA Grapalat" w:hAnsi="GHEA Grapalat" w:cs="GHEA Grapalat"/>
              </w:rPr>
            </w:pPr>
          </w:p>
        </w:tc>
      </w:tr>
    </w:tbl>
    <w:p w14:paraId="51B7C99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651C217A" w14:textId="77777777" w:rsidTr="006D2CDF">
        <w:tc>
          <w:tcPr>
            <w:tcW w:w="2943" w:type="dxa"/>
            <w:shd w:val="clear" w:color="auto" w:fill="D9E2F3"/>
            <w:vAlign w:val="center"/>
          </w:tcPr>
          <w:p w14:paraId="12BD297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DEC163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53E744" w14:textId="77777777" w:rsidTr="006D2CDF">
        <w:tc>
          <w:tcPr>
            <w:tcW w:w="2943" w:type="dxa"/>
            <w:shd w:val="clear" w:color="auto" w:fill="D9E2F3"/>
            <w:vAlign w:val="center"/>
          </w:tcPr>
          <w:p w14:paraId="033D30D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D879B0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3689450" w14:textId="77777777" w:rsidTr="006D2CDF">
        <w:tc>
          <w:tcPr>
            <w:tcW w:w="2943" w:type="dxa"/>
            <w:shd w:val="clear" w:color="auto" w:fill="D9E2F3"/>
            <w:vAlign w:val="center"/>
          </w:tcPr>
          <w:p w14:paraId="4BDBE642"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4E1D418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E4D09DA" w14:textId="77777777" w:rsidTr="006D2CDF">
        <w:tc>
          <w:tcPr>
            <w:tcW w:w="2943" w:type="dxa"/>
            <w:shd w:val="clear" w:color="auto" w:fill="D9E2F3"/>
            <w:vAlign w:val="center"/>
          </w:tcPr>
          <w:p w14:paraId="6E0EB5F3"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56712E7" w14:textId="77777777" w:rsidR="00F016A2" w:rsidRPr="00FD1EE4" w:rsidRDefault="00F016A2" w:rsidP="006D2CDF">
            <w:pPr>
              <w:spacing w:before="240" w:after="240"/>
              <w:rPr>
                <w:rFonts w:ascii="GHEA Grapalat" w:eastAsia="GHEA Grapalat" w:hAnsi="GHEA Grapalat" w:cs="GHEA Grapalat"/>
              </w:rPr>
            </w:pPr>
          </w:p>
        </w:tc>
      </w:tr>
    </w:tbl>
    <w:p w14:paraId="0C7FB32F"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6E02A7EE" w14:textId="77777777" w:rsidTr="006D2CDF">
        <w:tc>
          <w:tcPr>
            <w:tcW w:w="2837" w:type="dxa"/>
            <w:shd w:val="clear" w:color="auto" w:fill="D9E2F3"/>
            <w:vAlign w:val="center"/>
          </w:tcPr>
          <w:p w14:paraId="1A09D46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625AA4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76EE3D5" w14:textId="77777777" w:rsidTr="006D2CDF">
        <w:tc>
          <w:tcPr>
            <w:tcW w:w="2837" w:type="dxa"/>
            <w:shd w:val="clear" w:color="auto" w:fill="D9E2F3"/>
            <w:vAlign w:val="center"/>
          </w:tcPr>
          <w:p w14:paraId="76F1478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2150E50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4BB503" w14:textId="77777777" w:rsidTr="006D2CDF">
        <w:tc>
          <w:tcPr>
            <w:tcW w:w="2837" w:type="dxa"/>
            <w:shd w:val="clear" w:color="auto" w:fill="D9E2F3"/>
            <w:vAlign w:val="center"/>
          </w:tcPr>
          <w:p w14:paraId="3427354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5F32AE0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ED1868C" w14:textId="77777777" w:rsidTr="006D2CDF">
        <w:tc>
          <w:tcPr>
            <w:tcW w:w="2837" w:type="dxa"/>
            <w:shd w:val="clear" w:color="auto" w:fill="D9E2F3"/>
            <w:vAlign w:val="center"/>
          </w:tcPr>
          <w:p w14:paraId="116C05D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7828C319" w14:textId="77777777" w:rsidR="00F016A2" w:rsidRPr="00FD1EE4" w:rsidRDefault="00F016A2" w:rsidP="006D2CDF">
            <w:pPr>
              <w:spacing w:before="240" w:after="240"/>
              <w:rPr>
                <w:rFonts w:ascii="GHEA Grapalat" w:eastAsia="GHEA Grapalat" w:hAnsi="GHEA Grapalat" w:cs="GHEA Grapalat"/>
              </w:rPr>
            </w:pPr>
          </w:p>
        </w:tc>
      </w:tr>
    </w:tbl>
    <w:p w14:paraId="57239B6C"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2185D256" w14:textId="77777777" w:rsidTr="006D2CDF">
        <w:trPr>
          <w:trHeight w:val="924"/>
        </w:trPr>
        <w:tc>
          <w:tcPr>
            <w:tcW w:w="9016" w:type="dxa"/>
            <w:gridSpan w:val="2"/>
            <w:vAlign w:val="center"/>
          </w:tcPr>
          <w:p w14:paraId="0C0E7406" w14:textId="77777777" w:rsidR="00F016A2" w:rsidRPr="00FD1EE4" w:rsidRDefault="00C257F6"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39B3A7D8" w14:textId="77777777" w:rsidTr="006D2CDF">
        <w:trPr>
          <w:trHeight w:val="684"/>
        </w:trPr>
        <w:tc>
          <w:tcPr>
            <w:tcW w:w="4508" w:type="dxa"/>
            <w:shd w:val="clear" w:color="auto" w:fill="D9E2F3"/>
            <w:vAlign w:val="center"/>
          </w:tcPr>
          <w:p w14:paraId="25E3040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111DA79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85602F8" w14:textId="77777777" w:rsidTr="006D2CDF">
        <w:trPr>
          <w:trHeight w:val="1282"/>
        </w:trPr>
        <w:tc>
          <w:tcPr>
            <w:tcW w:w="4508" w:type="dxa"/>
            <w:shd w:val="clear" w:color="auto" w:fill="D9E2F3"/>
            <w:vAlign w:val="center"/>
          </w:tcPr>
          <w:p w14:paraId="3C3AEEB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3BE40BB7" w14:textId="77777777" w:rsidR="00F016A2" w:rsidRPr="006B364D" w:rsidRDefault="00C257F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36A23848" w14:textId="77777777" w:rsidR="00F016A2" w:rsidRPr="00F10CBA" w:rsidRDefault="00C257F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6A3822EB" w14:textId="77777777" w:rsidTr="006D2CDF">
        <w:tc>
          <w:tcPr>
            <w:tcW w:w="9016" w:type="dxa"/>
            <w:gridSpan w:val="2"/>
            <w:vAlign w:val="center"/>
          </w:tcPr>
          <w:p w14:paraId="66BC8B47" w14:textId="77777777" w:rsidR="00F016A2" w:rsidRPr="00FD1EE4" w:rsidRDefault="00C257F6"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56B8E032" w14:textId="77777777" w:rsidTr="006D2CDF">
        <w:tc>
          <w:tcPr>
            <w:tcW w:w="9016" w:type="dxa"/>
            <w:gridSpan w:val="2"/>
            <w:vAlign w:val="center"/>
          </w:tcPr>
          <w:p w14:paraId="06A08271" w14:textId="77777777" w:rsidR="00F016A2" w:rsidRPr="00FD1EE4" w:rsidRDefault="00C257F6"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0D7DD262"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2CF35C2D" w14:textId="77777777" w:rsidTr="006D2CDF">
        <w:trPr>
          <w:trHeight w:val="924"/>
        </w:trPr>
        <w:tc>
          <w:tcPr>
            <w:tcW w:w="9016" w:type="dxa"/>
            <w:gridSpan w:val="2"/>
            <w:vAlign w:val="center"/>
          </w:tcPr>
          <w:p w14:paraId="2EFCA284" w14:textId="77777777" w:rsidR="00F016A2" w:rsidRPr="00FD1EE4" w:rsidRDefault="00C257F6"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0C2A0900" w14:textId="77777777" w:rsidTr="006D2CDF">
        <w:trPr>
          <w:trHeight w:val="684"/>
        </w:trPr>
        <w:tc>
          <w:tcPr>
            <w:tcW w:w="4508" w:type="dxa"/>
            <w:shd w:val="clear" w:color="auto" w:fill="D9E2F3"/>
            <w:vAlign w:val="center"/>
          </w:tcPr>
          <w:p w14:paraId="0F23E2F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6EC8106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05E8CEA" w14:textId="77777777" w:rsidTr="006D2CDF">
        <w:trPr>
          <w:trHeight w:val="1282"/>
        </w:trPr>
        <w:tc>
          <w:tcPr>
            <w:tcW w:w="4508" w:type="dxa"/>
            <w:shd w:val="clear" w:color="auto" w:fill="D9E2F3"/>
            <w:vAlign w:val="center"/>
          </w:tcPr>
          <w:p w14:paraId="43A806D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201C192A" w14:textId="77777777" w:rsidR="00F016A2" w:rsidRPr="00C843BA" w:rsidRDefault="00C257F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70FE21AB" w14:textId="77777777" w:rsidR="00F016A2" w:rsidRPr="00C843BA" w:rsidRDefault="00C257F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03F4C3FE" w14:textId="77777777" w:rsidTr="006D2CDF">
        <w:tc>
          <w:tcPr>
            <w:tcW w:w="9016" w:type="dxa"/>
            <w:gridSpan w:val="2"/>
            <w:vAlign w:val="center"/>
          </w:tcPr>
          <w:p w14:paraId="2650C726" w14:textId="77777777" w:rsidR="00F016A2" w:rsidRPr="00FD1EE4" w:rsidRDefault="00C257F6"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4F26E6A6" w14:textId="77777777" w:rsidTr="006D2CDF">
        <w:tc>
          <w:tcPr>
            <w:tcW w:w="9016" w:type="dxa"/>
            <w:gridSpan w:val="2"/>
            <w:vAlign w:val="center"/>
          </w:tcPr>
          <w:p w14:paraId="600F89D0" w14:textId="77777777" w:rsidR="00F016A2" w:rsidRPr="00FD1EE4" w:rsidRDefault="00C257F6"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0A427387" w14:textId="77777777" w:rsidTr="006D2CDF">
        <w:tc>
          <w:tcPr>
            <w:tcW w:w="9016" w:type="dxa"/>
            <w:gridSpan w:val="2"/>
            <w:vAlign w:val="center"/>
          </w:tcPr>
          <w:p w14:paraId="226B5256" w14:textId="77777777" w:rsidR="00F016A2" w:rsidRPr="00FD1EE4" w:rsidRDefault="00C257F6"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45AC27E6" w14:textId="77777777" w:rsidTr="006D2CDF">
        <w:tc>
          <w:tcPr>
            <w:tcW w:w="9016" w:type="dxa"/>
            <w:gridSpan w:val="2"/>
            <w:vAlign w:val="center"/>
          </w:tcPr>
          <w:p w14:paraId="3256C40E" w14:textId="77777777" w:rsidR="00F016A2" w:rsidRPr="00FD1EE4" w:rsidRDefault="00C257F6"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7883821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7DA20BA" w14:textId="77777777" w:rsidTr="006D2CDF">
        <w:tc>
          <w:tcPr>
            <w:tcW w:w="2837" w:type="dxa"/>
            <w:shd w:val="clear" w:color="auto" w:fill="D9E2F3"/>
            <w:vAlign w:val="center"/>
          </w:tcPr>
          <w:p w14:paraId="68227688"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0D2A390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91068AA" w14:textId="77777777" w:rsidTr="006D2CDF">
        <w:tc>
          <w:tcPr>
            <w:tcW w:w="2837" w:type="dxa"/>
            <w:shd w:val="clear" w:color="auto" w:fill="D9E2F3"/>
            <w:vAlign w:val="center"/>
          </w:tcPr>
          <w:p w14:paraId="762643FA"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350AC7CE" w14:textId="77777777" w:rsidR="00F016A2" w:rsidRPr="00B23852" w:rsidRDefault="00C257F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799FF895" w14:textId="77777777" w:rsidR="00F016A2" w:rsidRPr="00FD1EE4" w:rsidRDefault="00C257F6"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11425A7F" w14:textId="77777777" w:rsidTr="006D2CDF">
        <w:tc>
          <w:tcPr>
            <w:tcW w:w="2837" w:type="dxa"/>
            <w:shd w:val="clear" w:color="auto" w:fill="D9E2F3"/>
            <w:vAlign w:val="center"/>
          </w:tcPr>
          <w:p w14:paraId="558BF109"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74AAD7B5" w14:textId="77777777" w:rsidR="00F016A2" w:rsidRPr="005600B4" w:rsidRDefault="00C257F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59223B1B" w14:textId="77777777" w:rsidR="00F016A2" w:rsidRPr="005600B4" w:rsidRDefault="00C257F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39966BE4"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644BD300" w14:textId="77777777" w:rsidTr="006D2CDF">
        <w:tc>
          <w:tcPr>
            <w:tcW w:w="2837" w:type="dxa"/>
            <w:shd w:val="clear" w:color="auto" w:fill="D9E2F3"/>
            <w:vAlign w:val="center"/>
          </w:tcPr>
          <w:p w14:paraId="5AB5D4A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CAD02A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4470907" w14:textId="77777777" w:rsidTr="006D2CDF">
        <w:tc>
          <w:tcPr>
            <w:tcW w:w="2837" w:type="dxa"/>
            <w:shd w:val="clear" w:color="auto" w:fill="D9E2F3"/>
            <w:vAlign w:val="center"/>
          </w:tcPr>
          <w:p w14:paraId="4BEA9D6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02A4B882" w14:textId="77777777" w:rsidR="00F016A2" w:rsidRPr="00FD1EE4" w:rsidRDefault="00F016A2" w:rsidP="006D2CDF">
            <w:pPr>
              <w:spacing w:before="240" w:after="240"/>
              <w:rPr>
                <w:rFonts w:ascii="GHEA Grapalat" w:eastAsia="GHEA Grapalat" w:hAnsi="GHEA Grapalat" w:cs="GHEA Grapalat"/>
              </w:rPr>
            </w:pPr>
          </w:p>
        </w:tc>
      </w:tr>
    </w:tbl>
    <w:p w14:paraId="3432150F" w14:textId="77777777" w:rsidR="00F016A2" w:rsidRPr="00DD2F5B" w:rsidRDefault="00DD2F5B" w:rsidP="00DD2F5B">
      <w:pPr>
        <w:pBdr>
          <w:top w:val="nil"/>
          <w:left w:val="nil"/>
          <w:bottom w:val="nil"/>
          <w:right w:val="nil"/>
          <w:between w:val="nil"/>
        </w:pBdr>
        <w:rPr>
          <w:rFonts w:ascii="GHEA Grapalat" w:eastAsia="GHEA Grapalat" w:hAnsi="GHEA Grapalat" w:cs="GHEA Grapalat"/>
          <w:i/>
          <w:color w:val="000000"/>
          <w:lang w:val="hy-AM"/>
        </w:rPr>
      </w:pPr>
      <w:r>
        <w:rPr>
          <w:rFonts w:ascii="GHEA Grapalat" w:hAnsi="GHEA Grapalat"/>
          <w:lang w:val="hy-AM"/>
        </w:rPr>
        <w:t xml:space="preserve">  </w:t>
      </w:r>
    </w:p>
    <w:p w14:paraId="005E9DCF"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48D8CFB9"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3DA613C" w14:textId="77777777" w:rsidTr="006D2CDF">
        <w:tc>
          <w:tcPr>
            <w:tcW w:w="2835" w:type="dxa"/>
            <w:shd w:val="clear" w:color="auto" w:fill="D9E2F3"/>
            <w:vAlign w:val="center"/>
          </w:tcPr>
          <w:p w14:paraId="40A5D34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4A6F38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C3F5A56" w14:textId="77777777" w:rsidTr="006D2CDF">
        <w:tc>
          <w:tcPr>
            <w:tcW w:w="2835" w:type="dxa"/>
            <w:shd w:val="clear" w:color="auto" w:fill="D9E2F3"/>
            <w:vAlign w:val="center"/>
          </w:tcPr>
          <w:p w14:paraId="6BD0FBA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B544DF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9250C43" w14:textId="77777777" w:rsidTr="006D2CDF">
        <w:tc>
          <w:tcPr>
            <w:tcW w:w="2835" w:type="dxa"/>
            <w:shd w:val="clear" w:color="auto" w:fill="D9E2F3"/>
            <w:vAlign w:val="center"/>
          </w:tcPr>
          <w:p w14:paraId="2579872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24200C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9DDFC48" w14:textId="77777777" w:rsidTr="006D2CDF">
        <w:tc>
          <w:tcPr>
            <w:tcW w:w="2835" w:type="dxa"/>
            <w:shd w:val="clear" w:color="auto" w:fill="D9E2F3"/>
            <w:vAlign w:val="center"/>
          </w:tcPr>
          <w:p w14:paraId="1D54601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8F77F5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18D551B" w14:textId="77777777" w:rsidTr="006D2CDF">
        <w:tc>
          <w:tcPr>
            <w:tcW w:w="2835" w:type="dxa"/>
            <w:shd w:val="clear" w:color="auto" w:fill="D9E2F3"/>
            <w:vAlign w:val="center"/>
          </w:tcPr>
          <w:p w14:paraId="34244CC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FA1E9A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C186E0C" w14:textId="77777777" w:rsidTr="006D2CDF">
        <w:tc>
          <w:tcPr>
            <w:tcW w:w="2835" w:type="dxa"/>
            <w:shd w:val="clear" w:color="auto" w:fill="D9E2F3"/>
            <w:vAlign w:val="center"/>
          </w:tcPr>
          <w:p w14:paraId="1606B18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19D5047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5B21125" w14:textId="77777777" w:rsidTr="006D2CDF">
        <w:tc>
          <w:tcPr>
            <w:tcW w:w="2835" w:type="dxa"/>
            <w:shd w:val="clear" w:color="auto" w:fill="D9E2F3"/>
            <w:vAlign w:val="center"/>
          </w:tcPr>
          <w:p w14:paraId="704273A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05C082A" w14:textId="77777777" w:rsidR="00F016A2" w:rsidRPr="00FD1EE4" w:rsidRDefault="00F016A2" w:rsidP="006D2CDF">
            <w:pPr>
              <w:spacing w:before="240" w:after="240"/>
              <w:rPr>
                <w:rFonts w:ascii="GHEA Grapalat" w:eastAsia="GHEA Grapalat" w:hAnsi="GHEA Grapalat" w:cs="GHEA Grapalat"/>
              </w:rPr>
            </w:pPr>
          </w:p>
        </w:tc>
      </w:tr>
    </w:tbl>
    <w:p w14:paraId="3B4882C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7837D08" w14:textId="77777777" w:rsidTr="006D2CDF">
        <w:trPr>
          <w:trHeight w:val="853"/>
        </w:trPr>
        <w:tc>
          <w:tcPr>
            <w:tcW w:w="2835" w:type="dxa"/>
            <w:vMerge w:val="restart"/>
            <w:shd w:val="clear" w:color="auto" w:fill="D9E2F3"/>
            <w:vAlign w:val="center"/>
          </w:tcPr>
          <w:p w14:paraId="67CDA099"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96F00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64714E" w14:textId="77777777" w:rsidTr="006D2CDF">
        <w:trPr>
          <w:trHeight w:val="850"/>
        </w:trPr>
        <w:tc>
          <w:tcPr>
            <w:tcW w:w="2835" w:type="dxa"/>
            <w:vMerge/>
            <w:shd w:val="clear" w:color="auto" w:fill="D9E2F3"/>
            <w:vAlign w:val="center"/>
          </w:tcPr>
          <w:p w14:paraId="0A608E1A"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538280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FC62B6C" w14:textId="77777777" w:rsidTr="006D2CDF">
        <w:trPr>
          <w:trHeight w:val="850"/>
        </w:trPr>
        <w:tc>
          <w:tcPr>
            <w:tcW w:w="2835" w:type="dxa"/>
            <w:vMerge/>
            <w:shd w:val="clear" w:color="auto" w:fill="D9E2F3"/>
            <w:vAlign w:val="center"/>
          </w:tcPr>
          <w:p w14:paraId="165B923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205B38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664B5D7" w14:textId="77777777" w:rsidTr="006D2CDF">
        <w:trPr>
          <w:trHeight w:val="850"/>
        </w:trPr>
        <w:tc>
          <w:tcPr>
            <w:tcW w:w="2835" w:type="dxa"/>
            <w:vMerge/>
            <w:shd w:val="clear" w:color="auto" w:fill="D9E2F3"/>
            <w:vAlign w:val="center"/>
          </w:tcPr>
          <w:p w14:paraId="307CAA19"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9964F1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EE49137" w14:textId="77777777" w:rsidTr="006D2CDF">
        <w:trPr>
          <w:trHeight w:val="850"/>
        </w:trPr>
        <w:tc>
          <w:tcPr>
            <w:tcW w:w="2835" w:type="dxa"/>
            <w:vMerge/>
            <w:shd w:val="clear" w:color="auto" w:fill="D9E2F3"/>
            <w:vAlign w:val="center"/>
          </w:tcPr>
          <w:p w14:paraId="70A0D17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48FE22C" w14:textId="77777777" w:rsidR="00F016A2" w:rsidRPr="00FD1EE4" w:rsidRDefault="00F016A2" w:rsidP="006D2CDF">
            <w:pPr>
              <w:spacing w:before="240" w:after="240"/>
              <w:rPr>
                <w:rFonts w:ascii="GHEA Grapalat" w:eastAsia="GHEA Grapalat" w:hAnsi="GHEA Grapalat" w:cs="GHEA Grapalat"/>
              </w:rPr>
            </w:pPr>
          </w:p>
        </w:tc>
      </w:tr>
    </w:tbl>
    <w:p w14:paraId="21A3E604"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2D5C150" w14:textId="77777777" w:rsidTr="006D2CDF">
        <w:tc>
          <w:tcPr>
            <w:tcW w:w="2835" w:type="dxa"/>
            <w:shd w:val="clear" w:color="auto" w:fill="D9E2F3"/>
            <w:vAlign w:val="center"/>
          </w:tcPr>
          <w:p w14:paraId="27BBE4D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6E461D0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9D154E2" w14:textId="77777777" w:rsidTr="006D2CDF">
        <w:tc>
          <w:tcPr>
            <w:tcW w:w="2835" w:type="dxa"/>
            <w:shd w:val="clear" w:color="auto" w:fill="D9E2F3"/>
            <w:vAlign w:val="center"/>
          </w:tcPr>
          <w:p w14:paraId="2D65CD1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579B995" w14:textId="77777777" w:rsidR="00F016A2" w:rsidRPr="00FD1EE4" w:rsidRDefault="00F016A2" w:rsidP="006D2CDF">
            <w:pPr>
              <w:spacing w:before="240" w:after="240"/>
              <w:rPr>
                <w:rFonts w:ascii="GHEA Grapalat" w:eastAsia="GHEA Grapalat" w:hAnsi="GHEA Grapalat" w:cs="GHEA Grapalat"/>
              </w:rPr>
            </w:pPr>
          </w:p>
        </w:tc>
      </w:tr>
    </w:tbl>
    <w:p w14:paraId="0EB22E15"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p>
    <w:p w14:paraId="649E9625" w14:textId="77777777"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14:paraId="2FF9B9CC" w14:textId="77777777" w:rsidTr="006D2CDF">
        <w:tc>
          <w:tcPr>
            <w:tcW w:w="9016" w:type="dxa"/>
            <w:shd w:val="clear" w:color="auto" w:fill="DBE5F1" w:themeFill="accent1" w:themeFillTint="33"/>
          </w:tcPr>
          <w:p w14:paraId="32F30453"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794A156C" w14:textId="77777777" w:rsidTr="006D2CDF">
        <w:trPr>
          <w:trHeight w:val="10187"/>
        </w:trPr>
        <w:tc>
          <w:tcPr>
            <w:tcW w:w="9016" w:type="dxa"/>
          </w:tcPr>
          <w:p w14:paraId="1A599231" w14:textId="77777777" w:rsidR="00F016A2" w:rsidRPr="00FD1EE4" w:rsidRDefault="00F016A2" w:rsidP="006D2CDF">
            <w:pPr>
              <w:rPr>
                <w:rFonts w:ascii="GHEA Grapalat" w:eastAsia="GHEA Grapalat" w:hAnsi="GHEA Grapalat" w:cs="GHEA Grapalat"/>
                <w:b/>
                <w:color w:val="000000"/>
              </w:rPr>
            </w:pPr>
          </w:p>
        </w:tc>
      </w:tr>
    </w:tbl>
    <w:p w14:paraId="2A24D635"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623A8066" w14:textId="77777777" w:rsidR="00F016A2" w:rsidRDefault="00F016A2" w:rsidP="00F016A2">
      <w:pPr>
        <w:rPr>
          <w:rFonts w:ascii="GHEA Grapalat" w:hAnsi="GHEA Grapalat"/>
          <w:b/>
        </w:rPr>
      </w:pPr>
    </w:p>
    <w:p w14:paraId="795CBE64" w14:textId="77777777" w:rsidR="00F016A2" w:rsidRDefault="00F016A2" w:rsidP="00F016A2">
      <w:pPr>
        <w:rPr>
          <w:ins w:id="12" w:author="Inesa Kocharyan" w:date="2021-09-01T11:45:00Z"/>
          <w:rFonts w:ascii="GHEA Grapalat" w:hAnsi="GHEA Grapalat"/>
          <w:b/>
        </w:rPr>
      </w:pPr>
    </w:p>
    <w:p w14:paraId="7600ED66" w14:textId="77777777" w:rsidR="00F016A2" w:rsidRDefault="00F016A2" w:rsidP="00F016A2">
      <w:pPr>
        <w:rPr>
          <w:rFonts w:ascii="GHEA Grapalat" w:hAnsi="GHEA Grapalat"/>
          <w:b/>
        </w:rPr>
      </w:pPr>
      <w:r>
        <w:rPr>
          <w:rFonts w:ascii="GHEA Grapalat" w:hAnsi="GHEA Grapalat"/>
          <w:b/>
        </w:rPr>
        <w:br w:type="page"/>
      </w:r>
    </w:p>
    <w:p w14:paraId="1CA051A0"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4D682C6F"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07D78D7" w14:textId="77777777"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89193C4" w14:textId="77777777"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63DEA0DD" w14:textId="77777777"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ECE363E" w14:textId="77777777"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803E14E"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47E7660C"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342A5D1"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EDFF307"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707B44E8" w14:textId="77777777"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40F71BD"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F8B4A6F"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3DB357F2" w14:textId="77777777"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441ADAA"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06B028EE"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2F1EE198"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EC1415C"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6F548A7"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6AF10D86"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3CA0CC3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7FC7EBB1"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33A9D39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15275672"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212C204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4DF9EA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1D682D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1D65B2C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188DCEE"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5A90765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7319E12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42E0137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957F5A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E78DD3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DCA777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B56FCAF"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23288C3C"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65989849"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2A171518"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t xml:space="preserve">Приложение № </w:t>
      </w:r>
      <w:r w:rsidR="00B048B2" w:rsidRPr="00D3436F">
        <w:rPr>
          <w:rFonts w:ascii="GHEA Grapalat" w:hAnsi="GHEA Grapalat"/>
          <w:b/>
        </w:rPr>
        <w:t>2</w:t>
      </w:r>
    </w:p>
    <w:p w14:paraId="5290F4C3" w14:textId="6D3D7463"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587BF6">
        <w:rPr>
          <w:rFonts w:ascii="GHEA Grapalat" w:hAnsi="GHEA Grapalat"/>
          <w:b/>
          <w:sz w:val="24"/>
          <w:szCs w:val="24"/>
        </w:rPr>
        <w:t>SHMAMD-GH-APDZB-26/01</w:t>
      </w:r>
      <w:r w:rsidR="006132ED">
        <w:rPr>
          <w:rFonts w:ascii="GHEA Grapalat" w:hAnsi="GHEA Grapalat"/>
          <w:b/>
          <w:sz w:val="24"/>
          <w:szCs w:val="24"/>
        </w:rPr>
        <w:t>"</w:t>
      </w:r>
      <w:r w:rsidR="00DC619D">
        <w:rPr>
          <w:rStyle w:val="af6"/>
          <w:rFonts w:ascii="GHEA Grapalat" w:hAnsi="GHEA Grapalat"/>
          <w:b/>
          <w:sz w:val="24"/>
          <w:szCs w:val="24"/>
        </w:rPr>
        <w:footnoteReference w:customMarkFollows="1" w:id="16"/>
        <w:t>*</w:t>
      </w:r>
    </w:p>
    <w:p w14:paraId="1E0ABBC7" w14:textId="77777777" w:rsidR="00B2572B" w:rsidRPr="009044F1" w:rsidRDefault="00B2572B" w:rsidP="00B46D58">
      <w:pPr>
        <w:widowControl w:val="0"/>
        <w:spacing w:after="120"/>
        <w:ind w:firstLine="567"/>
        <w:jc w:val="center"/>
        <w:rPr>
          <w:rFonts w:ascii="GHEA Grapalat" w:hAnsi="GHEA Grapalat"/>
        </w:rPr>
      </w:pPr>
    </w:p>
    <w:p w14:paraId="1CD27A17"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51A2920E" w14:textId="77777777" w:rsidR="00B2572B" w:rsidRPr="009044F1" w:rsidRDefault="00B2572B" w:rsidP="00B46D58">
      <w:pPr>
        <w:widowControl w:val="0"/>
        <w:spacing w:after="120"/>
        <w:ind w:firstLine="567"/>
        <w:jc w:val="center"/>
        <w:rPr>
          <w:rFonts w:ascii="GHEA Grapalat" w:hAnsi="GHEA Grapalat"/>
        </w:rPr>
      </w:pPr>
    </w:p>
    <w:p w14:paraId="64CA0AC9" w14:textId="4168A860"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587BF6">
        <w:rPr>
          <w:rFonts w:ascii="GHEA Grapalat" w:hAnsi="GHEA Grapalat"/>
          <w:spacing w:val="-6"/>
        </w:rPr>
        <w:t>SHMAMD-GH-APDZB-26/01</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360CA9D8"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EDCA1BB"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13549BE"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445ACA73"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64BE36C0"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6A15821B"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62D27F7"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1D6306A0"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7B01DE12"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11B1505A"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A645141"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7"/>
              <w:t>**</w:t>
            </w:r>
          </w:p>
          <w:p w14:paraId="558E0C2B"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4575BA7E"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50804AB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0219606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70474468"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9182FC1"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2FED078F"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347C9F3"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41B3050"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3FFD079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293319F"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03E36614"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CFB20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EEA40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D18157C" w14:textId="77777777" w:rsidR="0009191C" w:rsidRPr="005744FC" w:rsidRDefault="0009191C" w:rsidP="00B46D58">
            <w:pPr>
              <w:widowControl w:val="0"/>
              <w:jc w:val="center"/>
              <w:rPr>
                <w:rFonts w:ascii="GHEA Grapalat" w:hAnsi="GHEA Grapalat"/>
                <w:sz w:val="20"/>
                <w:szCs w:val="20"/>
              </w:rPr>
            </w:pPr>
          </w:p>
        </w:tc>
      </w:tr>
      <w:tr w:rsidR="0009191C" w:rsidRPr="005744FC" w14:paraId="4F61B445"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918377D"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6115B33D"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88A1C88"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5753A1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D415B8A" w14:textId="77777777" w:rsidR="0009191C" w:rsidRPr="005744FC" w:rsidRDefault="0009191C" w:rsidP="00B46D58">
            <w:pPr>
              <w:widowControl w:val="0"/>
              <w:rPr>
                <w:rFonts w:ascii="GHEA Grapalat" w:hAnsi="GHEA Grapalat"/>
                <w:sz w:val="20"/>
                <w:szCs w:val="20"/>
              </w:rPr>
            </w:pPr>
          </w:p>
        </w:tc>
      </w:tr>
      <w:tr w:rsidR="0009191C" w:rsidRPr="005744FC" w14:paraId="2678B92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24D8DB6"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442665F"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25E09A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A6106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9D04876" w14:textId="77777777" w:rsidR="0009191C" w:rsidRPr="005744FC" w:rsidRDefault="0009191C" w:rsidP="00B46D58">
            <w:pPr>
              <w:widowControl w:val="0"/>
              <w:jc w:val="center"/>
              <w:rPr>
                <w:rFonts w:ascii="GHEA Grapalat" w:hAnsi="GHEA Grapalat"/>
                <w:sz w:val="20"/>
                <w:szCs w:val="20"/>
              </w:rPr>
            </w:pPr>
          </w:p>
        </w:tc>
      </w:tr>
      <w:tr w:rsidR="0009191C" w:rsidRPr="005744FC" w14:paraId="10309676"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064B2D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322CA9A2"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6747E0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14848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42DE82C" w14:textId="77777777" w:rsidR="0009191C" w:rsidRPr="005744FC" w:rsidRDefault="0009191C" w:rsidP="00B46D58">
            <w:pPr>
              <w:widowControl w:val="0"/>
              <w:jc w:val="center"/>
              <w:rPr>
                <w:rFonts w:ascii="GHEA Grapalat" w:hAnsi="GHEA Grapalat"/>
                <w:sz w:val="20"/>
                <w:szCs w:val="20"/>
              </w:rPr>
            </w:pPr>
          </w:p>
        </w:tc>
      </w:tr>
      <w:tr w:rsidR="0009191C" w:rsidRPr="005744FC" w14:paraId="17ED54F3"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308E25E"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6E0FE25"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3082D504"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32D2C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CD9582" w14:textId="77777777" w:rsidR="0009191C" w:rsidRPr="005744FC" w:rsidRDefault="0009191C" w:rsidP="00B46D58">
            <w:pPr>
              <w:widowControl w:val="0"/>
              <w:jc w:val="center"/>
              <w:rPr>
                <w:rFonts w:ascii="GHEA Grapalat" w:hAnsi="GHEA Grapalat"/>
                <w:sz w:val="20"/>
                <w:szCs w:val="20"/>
              </w:rPr>
            </w:pPr>
          </w:p>
        </w:tc>
      </w:tr>
    </w:tbl>
    <w:p w14:paraId="06E0B503"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58CF98C"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3C4E584F" w14:textId="77777777" w:rsidR="00DC619D" w:rsidRPr="00D3436F" w:rsidRDefault="00DC619D" w:rsidP="00B46D58">
      <w:pPr>
        <w:widowControl w:val="0"/>
        <w:spacing w:after="160"/>
        <w:jc w:val="both"/>
        <w:rPr>
          <w:rFonts w:ascii="GHEA Grapalat" w:hAnsi="GHEA Grapalat"/>
          <w:lang w:val="es-ES"/>
        </w:rPr>
      </w:pPr>
    </w:p>
    <w:p w14:paraId="249EB0A2"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76EAF9D6" w14:textId="77777777" w:rsidR="00B217BB" w:rsidRDefault="00B217BB" w:rsidP="00B46D58">
      <w:pPr>
        <w:rPr>
          <w:rFonts w:ascii="GHEA Grapalat" w:hAnsi="GHEA Grapalat"/>
          <w:b/>
        </w:rPr>
      </w:pPr>
      <w:r>
        <w:rPr>
          <w:rFonts w:ascii="GHEA Grapalat" w:hAnsi="GHEA Grapalat"/>
          <w:b/>
        </w:rPr>
        <w:br w:type="page"/>
      </w:r>
    </w:p>
    <w:p w14:paraId="2F7F6F6B"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14:paraId="46E22C45" w14:textId="7892F658"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587BF6">
        <w:rPr>
          <w:rFonts w:ascii="GHEA Grapalat" w:hAnsi="GHEA Grapalat"/>
          <w:i/>
          <w:sz w:val="22"/>
          <w:szCs w:val="22"/>
        </w:rPr>
        <w:t>SHMAMD-GH-APDZB-26/01</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8"/>
        <w:t>*</w:t>
      </w:r>
    </w:p>
    <w:p w14:paraId="6DC92915" w14:textId="77777777" w:rsidR="003D2FE2" w:rsidRPr="00B138F3" w:rsidRDefault="003D2FE2" w:rsidP="003D2FE2">
      <w:pPr>
        <w:widowControl w:val="0"/>
        <w:spacing w:after="160"/>
        <w:jc w:val="center"/>
        <w:rPr>
          <w:rFonts w:ascii="GHEA Grapalat" w:hAnsi="GHEA Grapalat"/>
          <w:b/>
          <w:sz w:val="22"/>
          <w:szCs w:val="22"/>
        </w:rPr>
      </w:pPr>
    </w:p>
    <w:p w14:paraId="5939F88C"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2000FEAF"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4231E3C3" w14:textId="77777777" w:rsidTr="00B932B8">
        <w:tc>
          <w:tcPr>
            <w:tcW w:w="4786" w:type="dxa"/>
          </w:tcPr>
          <w:p w14:paraId="613741A9"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 xml:space="preserve">г. </w:t>
            </w:r>
            <w:r w:rsidR="00DD2F5B">
              <w:rPr>
                <w:rFonts w:ascii="GHEA Grapalat" w:hAnsi="GHEA Grapalat"/>
                <w:sz w:val="22"/>
                <w:szCs w:val="22"/>
              </w:rPr>
              <w:t>Гюмри</w:t>
            </w:r>
          </w:p>
        </w:tc>
        <w:tc>
          <w:tcPr>
            <w:tcW w:w="4500" w:type="dxa"/>
          </w:tcPr>
          <w:p w14:paraId="1FDED22E"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9"/>
              <w:t>**</w:t>
            </w:r>
          </w:p>
        </w:tc>
      </w:tr>
    </w:tbl>
    <w:p w14:paraId="0EFB7A66" w14:textId="77777777" w:rsidR="003D2FE2" w:rsidRPr="00B138F3" w:rsidRDefault="003D2FE2" w:rsidP="003D2FE2">
      <w:pPr>
        <w:widowControl w:val="0"/>
        <w:spacing w:after="160"/>
        <w:rPr>
          <w:rFonts w:ascii="GHEA Grapalat" w:hAnsi="GHEA Grapalat" w:cs="GHEA Grapalat"/>
          <w:b/>
          <w:sz w:val="22"/>
          <w:szCs w:val="22"/>
        </w:rPr>
      </w:pPr>
    </w:p>
    <w:p w14:paraId="60934443"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0CAEBACD"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2640F2A3"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24A9187B"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61CE22E"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D1DBABB"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18915E5E"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1BDE0C19"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3082EDA7"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29E3FFF4"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2ADEF6C7"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46AE008B"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C579C9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681EA99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B5BE44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F52933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DE6DA8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4C5A71A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4C7741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2BCFDA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175AE59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15261B5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1F2768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DBAB252"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7E57EF7E"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0E8BB0C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2009B3D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2F43ED28"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BEDF304"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290D856"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19C84D1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4410EEB"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3EE6186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C41EDE6"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28504DEC"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BCA2782"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55A78BA" w14:textId="77777777" w:rsidR="003D2FE2" w:rsidRPr="00B138F3" w:rsidRDefault="003D2FE2" w:rsidP="003D2FE2">
      <w:pPr>
        <w:widowControl w:val="0"/>
        <w:spacing w:after="160"/>
        <w:jc w:val="right"/>
        <w:rPr>
          <w:rFonts w:ascii="GHEA Grapalat" w:hAnsi="GHEA Grapalat"/>
          <w:sz w:val="22"/>
          <w:szCs w:val="22"/>
        </w:rPr>
      </w:pPr>
    </w:p>
    <w:p w14:paraId="7AD62A85"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052A1DF1"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3BCB5023" w14:textId="77777777" w:rsidR="003D2FE2" w:rsidRPr="00B138F3" w:rsidRDefault="003D2FE2" w:rsidP="003D2FE2">
      <w:pPr>
        <w:widowControl w:val="0"/>
        <w:spacing w:after="160"/>
        <w:jc w:val="both"/>
        <w:rPr>
          <w:rFonts w:ascii="GHEA Grapalat" w:hAnsi="GHEA Grapalat"/>
          <w:sz w:val="22"/>
          <w:szCs w:val="22"/>
        </w:rPr>
      </w:pPr>
    </w:p>
    <w:p w14:paraId="01CE214A" w14:textId="77777777" w:rsidR="003D2FE2" w:rsidRPr="00B138F3" w:rsidRDefault="003D2FE2" w:rsidP="003D2FE2">
      <w:pPr>
        <w:widowControl w:val="0"/>
        <w:spacing w:after="160"/>
        <w:jc w:val="both"/>
        <w:rPr>
          <w:rFonts w:ascii="GHEA Grapalat" w:hAnsi="GHEA Grapalat"/>
          <w:sz w:val="22"/>
          <w:szCs w:val="22"/>
        </w:rPr>
      </w:pPr>
    </w:p>
    <w:p w14:paraId="5BDFCDCD" w14:textId="77777777" w:rsidR="003D2FE2" w:rsidRPr="00B138F3" w:rsidRDefault="003D2FE2" w:rsidP="003D2FE2">
      <w:pPr>
        <w:rPr>
          <w:sz w:val="22"/>
          <w:szCs w:val="22"/>
        </w:rPr>
      </w:pPr>
    </w:p>
    <w:p w14:paraId="33E71AFA" w14:textId="77777777" w:rsidR="001005B0" w:rsidRPr="00B138F3" w:rsidRDefault="001005B0" w:rsidP="003D2FE2">
      <w:pPr>
        <w:widowControl w:val="0"/>
        <w:spacing w:after="160"/>
        <w:ind w:left="567" w:right="565"/>
        <w:jc w:val="both"/>
        <w:rPr>
          <w:rFonts w:ascii="GHEA Grapalat" w:hAnsi="GHEA Grapalat"/>
          <w:sz w:val="22"/>
          <w:szCs w:val="22"/>
        </w:rPr>
      </w:pPr>
    </w:p>
    <w:p w14:paraId="4402A9B5" w14:textId="77777777" w:rsidR="001005B0" w:rsidRPr="00B138F3" w:rsidRDefault="001005B0" w:rsidP="00B46D58">
      <w:pPr>
        <w:widowControl w:val="0"/>
        <w:spacing w:after="160"/>
        <w:ind w:left="567" w:right="565"/>
        <w:jc w:val="center"/>
        <w:rPr>
          <w:rFonts w:ascii="GHEA Grapalat" w:hAnsi="GHEA Grapalat"/>
          <w:b/>
          <w:sz w:val="22"/>
          <w:szCs w:val="22"/>
        </w:rPr>
      </w:pPr>
    </w:p>
    <w:p w14:paraId="35356A22" w14:textId="77777777" w:rsidR="001005B0" w:rsidRPr="00B138F3" w:rsidRDefault="001005B0" w:rsidP="00B46D58">
      <w:pPr>
        <w:widowControl w:val="0"/>
        <w:spacing w:after="160"/>
        <w:ind w:left="567" w:right="565"/>
        <w:jc w:val="center"/>
        <w:rPr>
          <w:rFonts w:ascii="GHEA Grapalat" w:hAnsi="GHEA Grapalat"/>
          <w:b/>
          <w:sz w:val="22"/>
          <w:szCs w:val="22"/>
        </w:rPr>
      </w:pPr>
    </w:p>
    <w:p w14:paraId="5D356AF9" w14:textId="77777777" w:rsidR="001005B0" w:rsidRPr="00B138F3" w:rsidRDefault="001005B0" w:rsidP="00B46D58">
      <w:pPr>
        <w:widowControl w:val="0"/>
        <w:spacing w:after="160"/>
        <w:ind w:left="567" w:right="565"/>
        <w:jc w:val="center"/>
        <w:rPr>
          <w:rFonts w:ascii="GHEA Grapalat" w:hAnsi="GHEA Grapalat"/>
          <w:b/>
          <w:sz w:val="22"/>
          <w:szCs w:val="22"/>
        </w:rPr>
      </w:pPr>
    </w:p>
    <w:p w14:paraId="6555BD61" w14:textId="77777777" w:rsidR="001005B0" w:rsidRPr="00B138F3" w:rsidRDefault="001005B0" w:rsidP="00B46D58">
      <w:pPr>
        <w:widowControl w:val="0"/>
        <w:spacing w:after="160"/>
        <w:ind w:left="567" w:right="565"/>
        <w:jc w:val="center"/>
        <w:rPr>
          <w:rFonts w:ascii="GHEA Grapalat" w:hAnsi="GHEA Grapalat"/>
          <w:b/>
          <w:sz w:val="22"/>
          <w:szCs w:val="22"/>
        </w:rPr>
      </w:pPr>
    </w:p>
    <w:p w14:paraId="254F13CC" w14:textId="77777777" w:rsidR="001005B0" w:rsidRPr="00B138F3" w:rsidRDefault="001005B0" w:rsidP="00B46D58">
      <w:pPr>
        <w:widowControl w:val="0"/>
        <w:spacing w:after="160"/>
        <w:ind w:left="567" w:right="565"/>
        <w:jc w:val="center"/>
        <w:rPr>
          <w:rFonts w:ascii="GHEA Grapalat" w:hAnsi="GHEA Grapalat"/>
          <w:b/>
          <w:sz w:val="22"/>
          <w:szCs w:val="22"/>
        </w:rPr>
      </w:pPr>
    </w:p>
    <w:p w14:paraId="65B73F9D" w14:textId="77777777" w:rsidR="001005B0" w:rsidRPr="00B138F3" w:rsidRDefault="001005B0" w:rsidP="00B46D58">
      <w:pPr>
        <w:widowControl w:val="0"/>
        <w:spacing w:after="160"/>
        <w:ind w:left="567" w:right="565"/>
        <w:jc w:val="center"/>
        <w:rPr>
          <w:rFonts w:ascii="GHEA Grapalat" w:hAnsi="GHEA Grapalat"/>
          <w:b/>
        </w:rPr>
      </w:pPr>
    </w:p>
    <w:p w14:paraId="42106751" w14:textId="77777777" w:rsidR="001005B0" w:rsidRPr="00B138F3" w:rsidRDefault="001005B0" w:rsidP="00B46D58">
      <w:pPr>
        <w:widowControl w:val="0"/>
        <w:spacing w:after="160"/>
        <w:ind w:left="567" w:right="565"/>
        <w:jc w:val="center"/>
        <w:rPr>
          <w:rFonts w:ascii="GHEA Grapalat" w:hAnsi="GHEA Grapalat"/>
          <w:b/>
        </w:rPr>
      </w:pPr>
    </w:p>
    <w:p w14:paraId="0A585CE1" w14:textId="77777777" w:rsidR="001005B0" w:rsidRPr="00B138F3" w:rsidRDefault="001005B0" w:rsidP="00B46D58">
      <w:pPr>
        <w:widowControl w:val="0"/>
        <w:spacing w:after="160"/>
        <w:ind w:left="567" w:right="565"/>
        <w:jc w:val="center"/>
        <w:rPr>
          <w:rFonts w:ascii="GHEA Grapalat" w:hAnsi="GHEA Grapalat"/>
          <w:b/>
        </w:rPr>
      </w:pPr>
    </w:p>
    <w:p w14:paraId="7AEFDE07" w14:textId="77777777" w:rsidR="001005B0" w:rsidRPr="00B138F3" w:rsidRDefault="001005B0" w:rsidP="00B46D58">
      <w:pPr>
        <w:widowControl w:val="0"/>
        <w:spacing w:after="160"/>
        <w:ind w:left="567" w:right="565"/>
        <w:jc w:val="center"/>
        <w:rPr>
          <w:rFonts w:ascii="GHEA Grapalat" w:hAnsi="GHEA Grapalat"/>
          <w:b/>
        </w:rPr>
      </w:pPr>
    </w:p>
    <w:p w14:paraId="5F25BEE2" w14:textId="77777777" w:rsidR="001005B0" w:rsidRPr="00B138F3" w:rsidRDefault="001005B0" w:rsidP="00B46D58">
      <w:pPr>
        <w:widowControl w:val="0"/>
        <w:spacing w:after="160"/>
        <w:ind w:left="567" w:right="565"/>
        <w:jc w:val="center"/>
        <w:rPr>
          <w:rFonts w:ascii="GHEA Grapalat" w:hAnsi="GHEA Grapalat"/>
          <w:b/>
        </w:rPr>
      </w:pPr>
    </w:p>
    <w:p w14:paraId="4618C62F" w14:textId="77777777" w:rsidR="001005B0" w:rsidRPr="00B138F3" w:rsidRDefault="001005B0" w:rsidP="00B46D58">
      <w:pPr>
        <w:widowControl w:val="0"/>
        <w:spacing w:after="160"/>
        <w:ind w:left="567" w:right="565"/>
        <w:jc w:val="center"/>
        <w:rPr>
          <w:rFonts w:ascii="GHEA Grapalat" w:hAnsi="GHEA Grapalat"/>
          <w:b/>
        </w:rPr>
      </w:pPr>
    </w:p>
    <w:p w14:paraId="3F77C9FF" w14:textId="77777777" w:rsidR="001005B0" w:rsidRPr="00B138F3" w:rsidRDefault="001005B0" w:rsidP="00B46D58">
      <w:pPr>
        <w:widowControl w:val="0"/>
        <w:spacing w:after="160"/>
        <w:ind w:left="567" w:right="565"/>
        <w:jc w:val="center"/>
        <w:rPr>
          <w:rFonts w:ascii="GHEA Grapalat" w:hAnsi="GHEA Grapalat"/>
          <w:b/>
        </w:rPr>
      </w:pPr>
    </w:p>
    <w:p w14:paraId="718D1C11" w14:textId="77777777" w:rsidR="001005B0" w:rsidRPr="00B138F3" w:rsidRDefault="001005B0" w:rsidP="00B46D58">
      <w:pPr>
        <w:widowControl w:val="0"/>
        <w:spacing w:after="160"/>
        <w:ind w:left="567" w:right="565"/>
        <w:jc w:val="center"/>
        <w:rPr>
          <w:rFonts w:ascii="GHEA Grapalat" w:hAnsi="GHEA Grapalat"/>
          <w:b/>
        </w:rPr>
      </w:pPr>
    </w:p>
    <w:p w14:paraId="4D7AAF9C" w14:textId="77777777" w:rsidR="001005B0" w:rsidRPr="00B138F3" w:rsidRDefault="001005B0" w:rsidP="00B46D58">
      <w:pPr>
        <w:widowControl w:val="0"/>
        <w:spacing w:after="160"/>
        <w:ind w:left="567" w:right="565"/>
        <w:jc w:val="center"/>
        <w:rPr>
          <w:rFonts w:ascii="GHEA Grapalat" w:hAnsi="GHEA Grapalat"/>
          <w:b/>
        </w:rPr>
      </w:pPr>
    </w:p>
    <w:p w14:paraId="76AFE230" w14:textId="77777777" w:rsidR="001005B0" w:rsidRPr="00B138F3" w:rsidRDefault="001005B0" w:rsidP="00B46D58">
      <w:pPr>
        <w:widowControl w:val="0"/>
        <w:spacing w:after="160"/>
        <w:ind w:left="567" w:right="565"/>
        <w:jc w:val="center"/>
        <w:rPr>
          <w:rFonts w:ascii="GHEA Grapalat" w:hAnsi="GHEA Grapalat"/>
          <w:b/>
        </w:rPr>
      </w:pPr>
    </w:p>
    <w:p w14:paraId="54854891" w14:textId="77777777" w:rsidR="001005B0" w:rsidRPr="00B138F3" w:rsidRDefault="001005B0" w:rsidP="00B46D58">
      <w:pPr>
        <w:widowControl w:val="0"/>
        <w:spacing w:after="160"/>
        <w:ind w:left="567" w:right="565"/>
        <w:jc w:val="center"/>
        <w:rPr>
          <w:rFonts w:ascii="GHEA Grapalat" w:hAnsi="GHEA Grapalat"/>
          <w:b/>
        </w:rPr>
      </w:pPr>
    </w:p>
    <w:p w14:paraId="183DC9B4"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7D5FD14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FCEDE"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02A8636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EC2DDD"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71DDCC52"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FA6ABF"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0D22283C"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F459B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085EB234"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6E311A"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4449C3BD"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E71CD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22CC363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E6F18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6C611C6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48869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06ED790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8CC1A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128C434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91A8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64102F72"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FCD8A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7C4558D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F90BC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363BD89F"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6ED70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14:paraId="5473F84C"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F224A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35634F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09643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7CA0847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3B07A2"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403C2BB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05F2B0"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69176787"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5F660D4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06CBC248"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EB9BF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6FBEC70D"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E8EC51"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05E861C7"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4E71F95"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1B3534C" w14:textId="77777777" w:rsidR="00C3421C" w:rsidRPr="00B138F3" w:rsidRDefault="00C3421C" w:rsidP="00DE2AE3">
            <w:pPr>
              <w:widowControl w:val="0"/>
              <w:spacing w:after="160"/>
              <w:rPr>
                <w:rFonts w:ascii="GHEA Grapalat" w:hAnsi="GHEA Grapalat" w:cs="Sylfaen"/>
              </w:rPr>
            </w:pPr>
          </w:p>
          <w:p w14:paraId="478F5EFA"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623B8AE3" w14:textId="77777777" w:rsidR="00C3421C" w:rsidRPr="00B138F3" w:rsidRDefault="00C3421C" w:rsidP="00DE2AE3">
            <w:pPr>
              <w:widowControl w:val="0"/>
              <w:spacing w:after="160"/>
              <w:rPr>
                <w:rFonts w:ascii="GHEA Grapalat" w:hAnsi="GHEA Grapalat" w:cs="Sylfaen"/>
              </w:rPr>
            </w:pPr>
          </w:p>
          <w:p w14:paraId="214C2027"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007A2B0C" w14:textId="77777777" w:rsidR="00C3421C" w:rsidRPr="00B138F3" w:rsidRDefault="00C3421C" w:rsidP="00DE2AE3">
            <w:pPr>
              <w:widowControl w:val="0"/>
              <w:spacing w:after="160"/>
              <w:rPr>
                <w:rFonts w:ascii="GHEA Grapalat" w:hAnsi="GHEA Grapalat" w:cs="Sylfaen"/>
              </w:rPr>
            </w:pPr>
          </w:p>
          <w:p w14:paraId="69D22BA5"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EE1534D"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54587AA"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377264AB" w14:textId="77777777" w:rsidR="00C3421C" w:rsidRPr="00B138F3" w:rsidRDefault="00C3421C" w:rsidP="00DE2AE3">
            <w:pPr>
              <w:widowControl w:val="0"/>
              <w:spacing w:after="160"/>
              <w:rPr>
                <w:rFonts w:ascii="GHEA Grapalat" w:hAnsi="GHEA Grapalat" w:cs="Sylfaen"/>
              </w:rPr>
            </w:pPr>
          </w:p>
          <w:p w14:paraId="3A8CBAC7"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43E64926" w14:textId="77777777" w:rsidR="00C3421C" w:rsidRPr="00B138F3" w:rsidRDefault="00C3421C" w:rsidP="00DE2AE3">
            <w:pPr>
              <w:widowControl w:val="0"/>
              <w:spacing w:after="160"/>
              <w:jc w:val="right"/>
              <w:rPr>
                <w:rFonts w:ascii="GHEA Grapalat" w:hAnsi="GHEA Grapalat" w:cs="Tahoma"/>
              </w:rPr>
            </w:pPr>
          </w:p>
          <w:p w14:paraId="7490FD02"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79473D7E" w14:textId="77777777" w:rsidR="00C3421C" w:rsidRPr="00B138F3" w:rsidRDefault="00C3421C" w:rsidP="00DE2AE3">
            <w:pPr>
              <w:widowControl w:val="0"/>
              <w:spacing w:after="160"/>
              <w:rPr>
                <w:rFonts w:ascii="GHEA Grapalat" w:hAnsi="GHEA Grapalat" w:cs="Sylfaen"/>
              </w:rPr>
            </w:pPr>
          </w:p>
          <w:p w14:paraId="3D0F1012"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706AFDC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EFBBD99"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5AA57A29" w14:textId="77777777" w:rsidR="00C3421C" w:rsidRPr="00B138F3" w:rsidRDefault="00C3421C" w:rsidP="00DE2AE3">
            <w:pPr>
              <w:widowControl w:val="0"/>
              <w:spacing w:after="160"/>
              <w:rPr>
                <w:rFonts w:ascii="GHEA Grapalat" w:hAnsi="GHEA Grapalat"/>
              </w:rPr>
            </w:pPr>
          </w:p>
          <w:p w14:paraId="194C6019"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220F5376"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1018812" w14:textId="77777777" w:rsidR="00C3421C" w:rsidRPr="00B138F3" w:rsidRDefault="00C3421C" w:rsidP="00DE2AE3">
            <w:pPr>
              <w:widowControl w:val="0"/>
              <w:spacing w:after="160"/>
              <w:rPr>
                <w:rFonts w:ascii="GHEA Grapalat" w:hAnsi="GHEA Grapalat" w:cs="Tahoma"/>
              </w:rPr>
            </w:pPr>
          </w:p>
          <w:p w14:paraId="72CDE8D6"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06A52D3"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9F856DF" w14:textId="77777777" w:rsidR="00C3421C" w:rsidRPr="00B138F3" w:rsidRDefault="00C3421C" w:rsidP="00DE2AE3">
            <w:pPr>
              <w:widowControl w:val="0"/>
              <w:spacing w:after="160"/>
              <w:rPr>
                <w:rFonts w:ascii="GHEA Grapalat" w:hAnsi="GHEA Grapalat" w:cs="Tahoma"/>
              </w:rPr>
            </w:pPr>
          </w:p>
          <w:p w14:paraId="77298A44"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0FAA4A11"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12E82F4B" w14:textId="77777777" w:rsidR="00C3421C" w:rsidRPr="00B138F3" w:rsidRDefault="00C3421C" w:rsidP="00DE2AE3">
            <w:pPr>
              <w:widowControl w:val="0"/>
              <w:spacing w:after="160"/>
              <w:rPr>
                <w:rFonts w:ascii="GHEA Grapalat" w:hAnsi="GHEA Grapalat" w:cs="Arial"/>
              </w:rPr>
            </w:pPr>
          </w:p>
        </w:tc>
      </w:tr>
      <w:tr w:rsidR="00B138F3" w:rsidRPr="00B138F3" w14:paraId="3B8618F8"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3978C18"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7E660D6" w14:textId="77777777" w:rsidR="00C3421C" w:rsidRPr="00B138F3" w:rsidRDefault="00C3421C" w:rsidP="00DE2AE3">
            <w:pPr>
              <w:widowControl w:val="0"/>
              <w:spacing w:after="160"/>
              <w:rPr>
                <w:rFonts w:ascii="GHEA Grapalat" w:hAnsi="GHEA Grapalat" w:cs="Sylfaen"/>
              </w:rPr>
            </w:pPr>
          </w:p>
          <w:p w14:paraId="5C1DF610"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475BBA0"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3ABAD9C" w14:textId="77777777" w:rsidR="00C3421C" w:rsidRPr="00B138F3" w:rsidRDefault="00C3421C" w:rsidP="00DE2AE3">
            <w:pPr>
              <w:widowControl w:val="0"/>
              <w:spacing w:after="160"/>
              <w:rPr>
                <w:rFonts w:ascii="GHEA Grapalat" w:hAnsi="GHEA Grapalat"/>
              </w:rPr>
            </w:pPr>
          </w:p>
          <w:p w14:paraId="5C301442"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278B8A3" w14:textId="77777777" w:rsidR="00C3421C" w:rsidRPr="00B138F3" w:rsidRDefault="00C3421C" w:rsidP="00C3421C">
      <w:pPr>
        <w:widowControl w:val="0"/>
        <w:spacing w:after="160"/>
        <w:jc w:val="center"/>
        <w:rPr>
          <w:rFonts w:ascii="GHEA Grapalat" w:hAnsi="GHEA Grapalat" w:cs="Sylfaen"/>
        </w:rPr>
      </w:pPr>
    </w:p>
    <w:p w14:paraId="0C501731"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7965B55"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5E3AD658"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09B02C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3DE19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B03F56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E98BC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7A4A07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1ACFE8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4AC4559"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FED40C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5BDBA74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4AE22F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780507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CBB92A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C64C5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36C248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6C18D2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A52048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83F78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0E4876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F66C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2AAAE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8FAE5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3D9F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325DA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4DB69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04EE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14630E2"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CCDF8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B52C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581EFD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593B9D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7C240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57F2CCF"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AE6DC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9BDE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7A987FB"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DD2560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E36AE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2043C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3D48EB1"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C7309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53527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B90002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E63300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B3BF8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DF86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4393A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28D7AF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B3D19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57B6E1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2E61A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A8FD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85CBEA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90B42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121B7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B3862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F2D96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84E925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9F12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1A8A96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E7712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0438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207E8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468ECB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1BDF2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509C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49FEB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60B7C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C424D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CC6A5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BB88B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AE2B2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06B16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ED1507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F08524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4922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9D042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5A3E0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EEF99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E07E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068D99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16F48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4D56E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30AEB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4E922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2CB586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F1E3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2C1130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4039BA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7650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AF0615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2D411A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9ED43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00AE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4306A8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073C2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FC02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F9C45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C9FD4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452F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F485C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61A832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25FD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668E6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163CC4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3AA48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3614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EA7284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DC1C7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FFDB9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B9894C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78FD34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590440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B9B4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D4117A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53559A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BC47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41F87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8B0E6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73D68A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8EFE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ACB86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CE98F8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33FED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0C36A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AB4A3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8E0A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C34E0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39A79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310484"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B87257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313C6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ECFB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475BA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3919A8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E2D56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020F96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C0DA8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2E23F6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BBC05C"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5CF6D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1B240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70DC2D"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ABB604C"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16A15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DB6A4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0FE44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A790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354452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2ECD0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1497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B0044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45D0B4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08748B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F0B1EC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8CC0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3B7A3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6F8E6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A03C2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F2F78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B3A67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A9707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FB80C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A9440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0A301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86D3B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9ED1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4D8D0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CC981BD"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9831F2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64EFF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462AD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CEF5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8B4B1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717487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43E2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E50ABB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7D729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25AB28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A4950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CF50FB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069D7D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8A61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2DB56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384F1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E34ABA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C72CB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300F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8DEB9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36F1B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8DDBC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5348A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BBEA954"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202DA8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2C6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478B8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63FB4C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702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905F0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3F81AEC"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3888A4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A140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F269A0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6F060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A86E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EAFB7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6230520"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5D8662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315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5EDA1D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866D12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73B9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199FA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B1C7377"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72FC21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83EF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B7CA5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7E663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8758F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F6CF60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26BBB7"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52BEC3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3FF1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1AF19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57A1F9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1B318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3481F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0EC4279" w14:textId="77777777" w:rsidR="00C3421C" w:rsidRPr="00B138F3" w:rsidRDefault="00C3421C" w:rsidP="00DE2AE3">
            <w:pPr>
              <w:widowControl w:val="0"/>
              <w:spacing w:after="120"/>
              <w:jc w:val="center"/>
              <w:rPr>
                <w:rFonts w:ascii="GHEA Grapalat" w:hAnsi="GHEA Grapalat"/>
                <w:sz w:val="18"/>
                <w:szCs w:val="18"/>
              </w:rPr>
            </w:pPr>
          </w:p>
        </w:tc>
      </w:tr>
    </w:tbl>
    <w:p w14:paraId="7B5CBBAF" w14:textId="77777777" w:rsidR="001005B0" w:rsidRPr="00B138F3" w:rsidRDefault="001005B0" w:rsidP="00B46D58">
      <w:pPr>
        <w:widowControl w:val="0"/>
        <w:spacing w:after="160"/>
        <w:ind w:left="567" w:right="565"/>
        <w:jc w:val="center"/>
        <w:rPr>
          <w:rFonts w:ascii="GHEA Grapalat" w:hAnsi="GHEA Grapalat"/>
          <w:b/>
        </w:rPr>
      </w:pPr>
    </w:p>
    <w:p w14:paraId="2F992F85" w14:textId="77777777" w:rsidR="001005B0" w:rsidRPr="00B138F3" w:rsidRDefault="001005B0" w:rsidP="00B46D58">
      <w:pPr>
        <w:widowControl w:val="0"/>
        <w:spacing w:after="160"/>
        <w:ind w:left="567" w:right="565"/>
        <w:jc w:val="center"/>
        <w:rPr>
          <w:rFonts w:ascii="GHEA Grapalat" w:hAnsi="GHEA Grapalat"/>
          <w:b/>
        </w:rPr>
      </w:pPr>
    </w:p>
    <w:p w14:paraId="22C0E067" w14:textId="77777777" w:rsidR="001005B0" w:rsidRPr="00B138F3" w:rsidRDefault="001005B0" w:rsidP="00B46D58">
      <w:pPr>
        <w:widowControl w:val="0"/>
        <w:spacing w:after="160"/>
        <w:ind w:left="567" w:right="565"/>
        <w:jc w:val="center"/>
        <w:rPr>
          <w:rFonts w:ascii="GHEA Grapalat" w:hAnsi="GHEA Grapalat"/>
          <w:b/>
        </w:rPr>
      </w:pPr>
    </w:p>
    <w:p w14:paraId="5C6D9626" w14:textId="77777777" w:rsidR="001005B0" w:rsidRPr="00B138F3" w:rsidRDefault="001005B0" w:rsidP="00B46D58">
      <w:pPr>
        <w:widowControl w:val="0"/>
        <w:spacing w:after="160"/>
        <w:ind w:left="567" w:right="565"/>
        <w:jc w:val="center"/>
        <w:rPr>
          <w:rFonts w:ascii="GHEA Grapalat" w:hAnsi="GHEA Grapalat"/>
          <w:b/>
        </w:rPr>
      </w:pPr>
    </w:p>
    <w:p w14:paraId="73261BA0" w14:textId="77777777" w:rsidR="001005B0" w:rsidRPr="00B138F3" w:rsidRDefault="001005B0" w:rsidP="00B46D58">
      <w:pPr>
        <w:widowControl w:val="0"/>
        <w:spacing w:after="160"/>
        <w:ind w:left="567" w:right="565"/>
        <w:jc w:val="center"/>
        <w:rPr>
          <w:rFonts w:ascii="GHEA Grapalat" w:hAnsi="GHEA Grapalat"/>
          <w:b/>
        </w:rPr>
      </w:pPr>
    </w:p>
    <w:p w14:paraId="17FEB194" w14:textId="77777777" w:rsidR="001005B0" w:rsidRPr="00B138F3" w:rsidRDefault="001005B0" w:rsidP="00B46D58">
      <w:pPr>
        <w:widowControl w:val="0"/>
        <w:spacing w:after="160"/>
        <w:ind w:left="567" w:right="565"/>
        <w:jc w:val="center"/>
        <w:rPr>
          <w:rFonts w:ascii="GHEA Grapalat" w:hAnsi="GHEA Grapalat"/>
          <w:b/>
        </w:rPr>
      </w:pPr>
    </w:p>
    <w:p w14:paraId="20EF3656" w14:textId="77777777" w:rsidR="001005B0" w:rsidRPr="00B138F3" w:rsidRDefault="001005B0" w:rsidP="00B46D58">
      <w:pPr>
        <w:widowControl w:val="0"/>
        <w:spacing w:after="160"/>
        <w:ind w:left="567" w:right="565"/>
        <w:jc w:val="center"/>
        <w:rPr>
          <w:rFonts w:ascii="GHEA Grapalat" w:hAnsi="GHEA Grapalat"/>
          <w:b/>
        </w:rPr>
      </w:pPr>
    </w:p>
    <w:p w14:paraId="1404443B" w14:textId="77777777" w:rsidR="001005B0" w:rsidRPr="00B138F3" w:rsidRDefault="001005B0" w:rsidP="00B46D58">
      <w:pPr>
        <w:widowControl w:val="0"/>
        <w:spacing w:after="160"/>
        <w:ind w:left="567" w:right="565"/>
        <w:jc w:val="center"/>
        <w:rPr>
          <w:rFonts w:ascii="GHEA Grapalat" w:hAnsi="GHEA Grapalat"/>
          <w:b/>
        </w:rPr>
      </w:pPr>
    </w:p>
    <w:p w14:paraId="02BA4DC0" w14:textId="77777777" w:rsidR="001005B0" w:rsidRPr="00B138F3" w:rsidRDefault="001005B0" w:rsidP="00B46D58">
      <w:pPr>
        <w:widowControl w:val="0"/>
        <w:spacing w:after="160"/>
        <w:ind w:left="567" w:right="565"/>
        <w:jc w:val="center"/>
        <w:rPr>
          <w:rFonts w:ascii="GHEA Grapalat" w:hAnsi="GHEA Grapalat"/>
          <w:b/>
        </w:rPr>
      </w:pPr>
    </w:p>
    <w:p w14:paraId="404568B6" w14:textId="77777777" w:rsidR="001005B0" w:rsidRPr="00B138F3" w:rsidRDefault="001005B0" w:rsidP="00B46D58">
      <w:pPr>
        <w:widowControl w:val="0"/>
        <w:spacing w:after="160"/>
        <w:ind w:left="567" w:right="565"/>
        <w:jc w:val="center"/>
        <w:rPr>
          <w:rFonts w:ascii="GHEA Grapalat" w:hAnsi="GHEA Grapalat"/>
          <w:b/>
        </w:rPr>
      </w:pPr>
    </w:p>
    <w:p w14:paraId="41CEDD2B" w14:textId="77777777" w:rsidR="001005B0" w:rsidRPr="00B138F3" w:rsidRDefault="001005B0" w:rsidP="00B46D58">
      <w:pPr>
        <w:widowControl w:val="0"/>
        <w:spacing w:after="160"/>
        <w:ind w:left="567" w:right="565"/>
        <w:jc w:val="center"/>
        <w:rPr>
          <w:rFonts w:ascii="GHEA Grapalat" w:hAnsi="GHEA Grapalat"/>
          <w:b/>
        </w:rPr>
      </w:pPr>
    </w:p>
    <w:p w14:paraId="38079D4D" w14:textId="77777777" w:rsidR="001005B0" w:rsidRPr="00B138F3" w:rsidRDefault="001005B0" w:rsidP="00B46D58">
      <w:pPr>
        <w:widowControl w:val="0"/>
        <w:spacing w:after="160"/>
        <w:ind w:left="567" w:right="565"/>
        <w:jc w:val="center"/>
        <w:rPr>
          <w:rFonts w:ascii="GHEA Grapalat" w:hAnsi="GHEA Grapalat"/>
          <w:b/>
        </w:rPr>
      </w:pPr>
    </w:p>
    <w:p w14:paraId="172A7548" w14:textId="77777777" w:rsidR="001005B0" w:rsidRPr="00B138F3" w:rsidRDefault="001005B0" w:rsidP="00B46D58">
      <w:pPr>
        <w:widowControl w:val="0"/>
        <w:spacing w:after="160"/>
        <w:ind w:left="567" w:right="565"/>
        <w:jc w:val="center"/>
        <w:rPr>
          <w:rFonts w:ascii="GHEA Grapalat" w:hAnsi="GHEA Grapalat"/>
          <w:b/>
        </w:rPr>
      </w:pPr>
    </w:p>
    <w:p w14:paraId="52E20A9F" w14:textId="77777777" w:rsidR="001005B0" w:rsidRPr="00B138F3" w:rsidRDefault="001005B0" w:rsidP="00B46D58">
      <w:pPr>
        <w:widowControl w:val="0"/>
        <w:spacing w:after="160"/>
        <w:ind w:left="567" w:right="565"/>
        <w:jc w:val="center"/>
        <w:rPr>
          <w:rFonts w:ascii="GHEA Grapalat" w:hAnsi="GHEA Grapalat"/>
          <w:b/>
        </w:rPr>
      </w:pPr>
    </w:p>
    <w:p w14:paraId="44BE49D5" w14:textId="77777777" w:rsidR="001005B0" w:rsidRPr="00B138F3" w:rsidRDefault="001005B0" w:rsidP="00B46D58">
      <w:pPr>
        <w:widowControl w:val="0"/>
        <w:spacing w:after="160"/>
        <w:ind w:left="567" w:right="565"/>
        <w:jc w:val="center"/>
        <w:rPr>
          <w:rFonts w:ascii="GHEA Grapalat" w:hAnsi="GHEA Grapalat"/>
          <w:b/>
        </w:rPr>
      </w:pPr>
    </w:p>
    <w:p w14:paraId="53234293" w14:textId="77777777" w:rsidR="001005B0" w:rsidRPr="00B138F3" w:rsidRDefault="001005B0" w:rsidP="00B46D58">
      <w:pPr>
        <w:widowControl w:val="0"/>
        <w:spacing w:after="160"/>
        <w:ind w:left="567" w:right="565"/>
        <w:jc w:val="center"/>
        <w:rPr>
          <w:rFonts w:ascii="GHEA Grapalat" w:hAnsi="GHEA Grapalat"/>
          <w:b/>
        </w:rPr>
      </w:pPr>
    </w:p>
    <w:p w14:paraId="0ABDE536" w14:textId="77777777" w:rsidR="00FC10BB" w:rsidRDefault="00FC10BB">
      <w:pPr>
        <w:rPr>
          <w:rFonts w:ascii="GHEA Grapalat" w:hAnsi="GHEA Grapalat"/>
          <w:i/>
        </w:rPr>
      </w:pPr>
    </w:p>
    <w:p w14:paraId="320EF9FF"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14:paraId="03997A04" w14:textId="0B19E6C6"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w:t>
      </w:r>
      <w:r w:rsidR="00587BF6">
        <w:rPr>
          <w:rFonts w:ascii="GHEA Grapalat" w:hAnsi="GHEA Grapalat"/>
          <w:i/>
        </w:rPr>
        <w:t>SHMAMD-GH-APDZB-26/01</w:t>
      </w:r>
      <w:r w:rsidRPr="00B138F3">
        <w:rPr>
          <w:rFonts w:ascii="GHEA Grapalat" w:hAnsi="GHEA Grapalat"/>
          <w:i/>
        </w:rPr>
        <w:t>"</w:t>
      </w:r>
      <w:r w:rsidRPr="00B138F3">
        <w:rPr>
          <w:rStyle w:val="af6"/>
          <w:rFonts w:ascii="GHEA Grapalat" w:hAnsi="GHEA Grapalat"/>
          <w:i/>
        </w:rPr>
        <w:footnoteReference w:customMarkFollows="1" w:id="20"/>
        <w:t>*</w:t>
      </w:r>
    </w:p>
    <w:p w14:paraId="31EA9EC8" w14:textId="77777777" w:rsidR="00AF4211" w:rsidRPr="00B138F3" w:rsidRDefault="00AF4211" w:rsidP="000A214C">
      <w:pPr>
        <w:widowControl w:val="0"/>
        <w:spacing w:after="160"/>
        <w:jc w:val="center"/>
        <w:rPr>
          <w:rFonts w:ascii="GHEA Grapalat" w:hAnsi="GHEA Grapalat"/>
          <w:b/>
        </w:rPr>
      </w:pPr>
    </w:p>
    <w:p w14:paraId="10DA2265"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1B6637F6"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433F5987" w14:textId="77777777" w:rsidTr="00DE2AE3">
        <w:tc>
          <w:tcPr>
            <w:tcW w:w="4786" w:type="dxa"/>
          </w:tcPr>
          <w:p w14:paraId="3B7DA5D8"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w:t>
            </w:r>
            <w:r w:rsidR="00DD2F5B">
              <w:rPr>
                <w:rFonts w:ascii="GHEA Grapalat" w:hAnsi="GHEA Grapalat"/>
                <w:sz w:val="22"/>
                <w:szCs w:val="22"/>
              </w:rPr>
              <w:t xml:space="preserve"> Гюмри</w:t>
            </w:r>
          </w:p>
        </w:tc>
        <w:tc>
          <w:tcPr>
            <w:tcW w:w="4500" w:type="dxa"/>
          </w:tcPr>
          <w:p w14:paraId="5E502243"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1"/>
              <w:t>**</w:t>
            </w:r>
          </w:p>
        </w:tc>
      </w:tr>
    </w:tbl>
    <w:p w14:paraId="705A6D2D" w14:textId="77777777" w:rsidR="000A214C" w:rsidRPr="00B138F3" w:rsidRDefault="000A214C" w:rsidP="000A214C">
      <w:pPr>
        <w:widowControl w:val="0"/>
        <w:spacing w:after="160"/>
        <w:rPr>
          <w:rFonts w:ascii="GHEA Grapalat" w:hAnsi="GHEA Grapalat" w:cs="GHEA Grapalat"/>
          <w:b/>
        </w:rPr>
      </w:pPr>
    </w:p>
    <w:p w14:paraId="581B4F15"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2AB5BCA9"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191365AE"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1830863A"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189A1386"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9EBB4D9"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1285D961"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3F10AF9"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413EB6CB"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1DF75666"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34BA59ED" w14:textId="77777777" w:rsidR="000A214C" w:rsidRPr="00B138F3" w:rsidRDefault="000A214C" w:rsidP="000A214C">
      <w:pPr>
        <w:rPr>
          <w:rFonts w:ascii="GHEA Grapalat" w:hAnsi="GHEA Grapalat"/>
        </w:rPr>
      </w:pPr>
      <w:r w:rsidRPr="00B138F3">
        <w:rPr>
          <w:rFonts w:ascii="GHEA Grapalat" w:hAnsi="GHEA Grapalat"/>
        </w:rPr>
        <w:br w:type="page"/>
      </w:r>
    </w:p>
    <w:p w14:paraId="6C18AEE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9FA39D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5F89E53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82B4F5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08F86B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D2FC03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0BEEF95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9E0713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265544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645F123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2E49B8F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D48D8E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4EB61093"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39A6BE81"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4CE7324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5C81B33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76C495B3"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AFDCA0"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AFD5D7"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53AB92B7"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82848D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3C7EB86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474CA5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6F8348A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A87928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5E0D06C1"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4C8FF6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1DFB7587"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2D884B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57688E6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12B5C5B"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5782FA94"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1C12D5A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3F2B4"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79EF878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B67F3"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5375CB4F"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3027DA"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100AD904"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056BF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6ADB2F8F"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4277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5BED045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BC82A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5F26C72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CBE54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2D248BD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B3FE0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2176542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14726B"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6163D8B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86472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23521339"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7CC30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1B153B20"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B82FF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017CCAB8"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8A020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14:paraId="779C880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79B83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B8F3C7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1BFB9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02B01F0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EDFE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5D19DF0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A3D47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0F7951BB"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448DD03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2AE4166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41298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08852C2C"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B99BA"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589CC5B0"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7FC3EEA"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3069A49" w14:textId="77777777" w:rsidR="00BE2572" w:rsidRPr="00B138F3" w:rsidRDefault="00BE2572" w:rsidP="00DE2AE3">
            <w:pPr>
              <w:widowControl w:val="0"/>
              <w:spacing w:after="160"/>
              <w:rPr>
                <w:rFonts w:ascii="GHEA Grapalat" w:hAnsi="GHEA Grapalat" w:cs="Sylfaen"/>
              </w:rPr>
            </w:pPr>
          </w:p>
          <w:p w14:paraId="4F599EFC"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3C3519CA" w14:textId="77777777" w:rsidR="00BE2572" w:rsidRPr="00B138F3" w:rsidRDefault="00BE2572" w:rsidP="00DE2AE3">
            <w:pPr>
              <w:widowControl w:val="0"/>
              <w:spacing w:after="160"/>
              <w:rPr>
                <w:rFonts w:ascii="GHEA Grapalat" w:hAnsi="GHEA Grapalat" w:cs="Sylfaen"/>
              </w:rPr>
            </w:pPr>
          </w:p>
          <w:p w14:paraId="5C2B37F8"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10EF9EB" w14:textId="77777777" w:rsidR="00BE2572" w:rsidRPr="00B138F3" w:rsidRDefault="00BE2572" w:rsidP="00DE2AE3">
            <w:pPr>
              <w:widowControl w:val="0"/>
              <w:spacing w:after="160"/>
              <w:rPr>
                <w:rFonts w:ascii="GHEA Grapalat" w:hAnsi="GHEA Grapalat" w:cs="Sylfaen"/>
              </w:rPr>
            </w:pPr>
          </w:p>
          <w:p w14:paraId="36965129"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FB472DA"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08A6FC27"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9240750" w14:textId="77777777" w:rsidR="00BE2572" w:rsidRPr="00B138F3" w:rsidRDefault="00BE2572" w:rsidP="00DE2AE3">
            <w:pPr>
              <w:widowControl w:val="0"/>
              <w:spacing w:after="160"/>
              <w:rPr>
                <w:rFonts w:ascii="GHEA Grapalat" w:hAnsi="GHEA Grapalat" w:cs="Sylfaen"/>
              </w:rPr>
            </w:pPr>
          </w:p>
          <w:p w14:paraId="463942CE"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1DC4C243" w14:textId="77777777" w:rsidR="00BE2572" w:rsidRPr="00B138F3" w:rsidRDefault="00BE2572" w:rsidP="00DE2AE3">
            <w:pPr>
              <w:widowControl w:val="0"/>
              <w:spacing w:after="160"/>
              <w:jc w:val="right"/>
              <w:rPr>
                <w:rFonts w:ascii="GHEA Grapalat" w:hAnsi="GHEA Grapalat" w:cs="Tahoma"/>
              </w:rPr>
            </w:pPr>
          </w:p>
          <w:p w14:paraId="205D4D9F"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367798F7" w14:textId="77777777" w:rsidR="00BE2572" w:rsidRPr="00B138F3" w:rsidRDefault="00BE2572" w:rsidP="00DE2AE3">
            <w:pPr>
              <w:widowControl w:val="0"/>
              <w:spacing w:after="160"/>
              <w:rPr>
                <w:rFonts w:ascii="GHEA Grapalat" w:hAnsi="GHEA Grapalat" w:cs="Sylfaen"/>
              </w:rPr>
            </w:pPr>
          </w:p>
          <w:p w14:paraId="25340B28"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6ABE9148"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1158C7B5"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15F22B45" w14:textId="77777777" w:rsidR="00BE2572" w:rsidRPr="00B138F3" w:rsidRDefault="00BE2572" w:rsidP="00DE2AE3">
            <w:pPr>
              <w:widowControl w:val="0"/>
              <w:spacing w:after="160"/>
              <w:rPr>
                <w:rFonts w:ascii="GHEA Grapalat" w:hAnsi="GHEA Grapalat"/>
              </w:rPr>
            </w:pPr>
          </w:p>
          <w:p w14:paraId="0672B89B"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7A20D12C"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8056E08" w14:textId="77777777" w:rsidR="00BE2572" w:rsidRPr="00B138F3" w:rsidRDefault="00BE2572" w:rsidP="00DE2AE3">
            <w:pPr>
              <w:widowControl w:val="0"/>
              <w:spacing w:after="160"/>
              <w:rPr>
                <w:rFonts w:ascii="GHEA Grapalat" w:hAnsi="GHEA Grapalat" w:cs="Tahoma"/>
              </w:rPr>
            </w:pPr>
          </w:p>
          <w:p w14:paraId="635B1C38"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9567F17"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6565AAA" w14:textId="77777777" w:rsidR="00BE2572" w:rsidRPr="00B138F3" w:rsidRDefault="00BE2572" w:rsidP="00DE2AE3">
            <w:pPr>
              <w:widowControl w:val="0"/>
              <w:spacing w:after="160"/>
              <w:rPr>
                <w:rFonts w:ascii="GHEA Grapalat" w:hAnsi="GHEA Grapalat" w:cs="Tahoma"/>
              </w:rPr>
            </w:pPr>
          </w:p>
          <w:p w14:paraId="79E10645"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48BA6F17"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344A018" w14:textId="77777777" w:rsidR="00BE2572" w:rsidRPr="00B138F3" w:rsidRDefault="00BE2572" w:rsidP="00DE2AE3">
            <w:pPr>
              <w:widowControl w:val="0"/>
              <w:spacing w:after="160"/>
              <w:rPr>
                <w:rFonts w:ascii="GHEA Grapalat" w:hAnsi="GHEA Grapalat" w:cs="Arial"/>
              </w:rPr>
            </w:pPr>
          </w:p>
        </w:tc>
      </w:tr>
      <w:tr w:rsidR="00B138F3" w:rsidRPr="00B138F3" w14:paraId="1D41D872"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BD86BD2"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8AD2A03" w14:textId="77777777" w:rsidR="00BE2572" w:rsidRPr="00B138F3" w:rsidRDefault="00BE2572" w:rsidP="00DE2AE3">
            <w:pPr>
              <w:widowControl w:val="0"/>
              <w:spacing w:after="160"/>
              <w:rPr>
                <w:rFonts w:ascii="GHEA Grapalat" w:hAnsi="GHEA Grapalat" w:cs="Sylfaen"/>
              </w:rPr>
            </w:pPr>
          </w:p>
          <w:p w14:paraId="16317CF3"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393312D"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40D235FB" w14:textId="77777777" w:rsidR="00BE2572" w:rsidRPr="00B138F3" w:rsidRDefault="00BE2572" w:rsidP="00DE2AE3">
            <w:pPr>
              <w:widowControl w:val="0"/>
              <w:spacing w:after="160"/>
              <w:rPr>
                <w:rFonts w:ascii="GHEA Grapalat" w:hAnsi="GHEA Grapalat"/>
              </w:rPr>
            </w:pPr>
          </w:p>
          <w:p w14:paraId="5B6DC595"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21955CD" w14:textId="77777777" w:rsidR="00BE2572" w:rsidRPr="00B138F3" w:rsidRDefault="00BE2572" w:rsidP="00BE2572">
      <w:pPr>
        <w:widowControl w:val="0"/>
        <w:spacing w:after="160"/>
        <w:jc w:val="center"/>
        <w:rPr>
          <w:rFonts w:ascii="GHEA Grapalat" w:hAnsi="GHEA Grapalat" w:cs="Sylfaen"/>
        </w:rPr>
      </w:pPr>
    </w:p>
    <w:p w14:paraId="20FD386C"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D6A3B63"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5F751FA0"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60DC1D8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4B35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F405F6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39937DA"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800980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9D4818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87B15F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50604A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2EDAB21"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2CABB7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686EA6C"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6B1ED32"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64C9C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9D06E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31E5CE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EDFD2E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BABBE5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38D3F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E545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0AF8F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A2BEE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77236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96B43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DFFB2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B708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4BD53EF"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E49D70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CC2F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13875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4DDAE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7073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5FAB8A6"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E8AAD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2038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4296570"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325313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3BCF4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8D5AF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4E6D85F"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70781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0FB9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45919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93B51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D7D6E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07DD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FD885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0830A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3985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FCE6EC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490226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11E2C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935E0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2FB4A1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570E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FDDE23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E3D667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91C7B7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85383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9CA6B8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58CC47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5A8E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12272E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19FC3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853FB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BA50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AB927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C2C369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37B6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F60E6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366583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6A365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F7255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C5FCA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1DA19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1D72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B39B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8621A9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CDE5F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704A4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FDD58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9A1015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BCCA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5BA52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7F27E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B1B5A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FA21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BD6A0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3D42A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73C6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D9D1F1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FBEF0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33D20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7DCB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BE9BE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14851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6A7A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F7EC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DFC1E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1C28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248B1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9C1C6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E1E96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AC3849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9C321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343EE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38B4F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6842A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7577E0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8A92E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932A9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7967C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0697B6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1B295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D0DCF1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5CF639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2BF7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1B0FF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E351C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CED62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42773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1E463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1D696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5C82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81807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97F95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FB0D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F308B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46C6C7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8985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CE071E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43DEB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280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B3A2CA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1CF702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0EB3F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51B6A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7E195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F8D1A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8A7A72"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98842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B75A9B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FC0BB9"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F5A8DEC"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0038F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397546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4238278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4090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F0442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17D5B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1AFA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3177EE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76D27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186FA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BAE63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5038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38939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27DFA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F2715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0F352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1B4C4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0EE9D5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C1445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3AD4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7F364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F65A66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AE93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964BC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8B19369"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F711A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31210D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64F6DA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EED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1D252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CB5D2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CD1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C1B79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50968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320E0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2E1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E2FA1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4607D4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B24A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6D4B4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91F908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AF7E5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27B95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43C6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627EA8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45C23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C871F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C877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E9F5B39"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4B8000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1CF95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496EE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D3DFC9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0F03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124B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5DA1C63"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0C5783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A0C0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9FAC5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48763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0F2EE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686A23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60AEDF4"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B6F9F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6756D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B7B3F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22D25D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10809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9220D8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A6CCFE0"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6E9D2B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3AD3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FE2C1B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92E3D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EDF4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CC187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787C4FF"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0D3978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A718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B654CB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83CAF2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17EDC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00A45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529BCB6" w14:textId="77777777" w:rsidR="00BE2572" w:rsidRPr="00B138F3" w:rsidRDefault="00BE2572" w:rsidP="00DE2AE3">
            <w:pPr>
              <w:widowControl w:val="0"/>
              <w:spacing w:after="120"/>
              <w:jc w:val="center"/>
              <w:rPr>
                <w:rFonts w:ascii="GHEA Grapalat" w:hAnsi="GHEA Grapalat"/>
                <w:sz w:val="18"/>
                <w:szCs w:val="18"/>
              </w:rPr>
            </w:pPr>
          </w:p>
        </w:tc>
      </w:tr>
    </w:tbl>
    <w:p w14:paraId="70D531D1" w14:textId="77777777" w:rsidR="00BE2572" w:rsidRPr="00B138F3" w:rsidRDefault="00BE2572" w:rsidP="00BE2572">
      <w:pPr>
        <w:widowControl w:val="0"/>
        <w:spacing w:after="160"/>
        <w:ind w:left="567" w:right="565"/>
        <w:jc w:val="center"/>
        <w:rPr>
          <w:rFonts w:ascii="GHEA Grapalat" w:hAnsi="GHEA Grapalat"/>
          <w:b/>
        </w:rPr>
      </w:pPr>
    </w:p>
    <w:p w14:paraId="3DE518C2" w14:textId="77777777" w:rsidR="00BE2572" w:rsidRPr="00B138F3" w:rsidRDefault="00BE2572" w:rsidP="00BE2572">
      <w:pPr>
        <w:widowControl w:val="0"/>
        <w:spacing w:after="160"/>
        <w:ind w:left="567" w:right="565"/>
        <w:jc w:val="center"/>
        <w:rPr>
          <w:rFonts w:ascii="GHEA Grapalat" w:hAnsi="GHEA Grapalat"/>
          <w:b/>
        </w:rPr>
      </w:pPr>
    </w:p>
    <w:p w14:paraId="18F3B1CE" w14:textId="77777777" w:rsidR="00BE2572" w:rsidRPr="00B138F3" w:rsidRDefault="00BE2572" w:rsidP="00BE2572">
      <w:pPr>
        <w:widowControl w:val="0"/>
        <w:spacing w:after="160"/>
        <w:ind w:left="567" w:right="565"/>
        <w:jc w:val="center"/>
        <w:rPr>
          <w:rFonts w:ascii="GHEA Grapalat" w:hAnsi="GHEA Grapalat"/>
          <w:b/>
        </w:rPr>
      </w:pPr>
    </w:p>
    <w:p w14:paraId="57F8F1D1" w14:textId="77777777" w:rsidR="00BE2572" w:rsidRPr="00B138F3" w:rsidRDefault="00BE2572" w:rsidP="00BE2572">
      <w:pPr>
        <w:widowControl w:val="0"/>
        <w:spacing w:after="160"/>
        <w:ind w:left="567" w:right="565"/>
        <w:jc w:val="center"/>
        <w:rPr>
          <w:rFonts w:ascii="GHEA Grapalat" w:hAnsi="GHEA Grapalat"/>
          <w:b/>
        </w:rPr>
      </w:pPr>
    </w:p>
    <w:p w14:paraId="0461D1CB" w14:textId="77777777" w:rsidR="00BE2572" w:rsidRPr="00B138F3" w:rsidRDefault="00BE2572" w:rsidP="00BE2572">
      <w:pPr>
        <w:widowControl w:val="0"/>
        <w:spacing w:after="160"/>
        <w:ind w:left="567" w:right="565"/>
        <w:jc w:val="center"/>
        <w:rPr>
          <w:rFonts w:ascii="GHEA Grapalat" w:hAnsi="GHEA Grapalat"/>
          <w:b/>
        </w:rPr>
      </w:pPr>
    </w:p>
    <w:p w14:paraId="37BA1DAE" w14:textId="77777777" w:rsidR="00BE2572" w:rsidRPr="00B138F3" w:rsidRDefault="00BE2572" w:rsidP="00BE2572">
      <w:pPr>
        <w:widowControl w:val="0"/>
        <w:spacing w:after="160"/>
        <w:ind w:left="567" w:right="565"/>
        <w:jc w:val="center"/>
        <w:rPr>
          <w:rFonts w:ascii="GHEA Grapalat" w:hAnsi="GHEA Grapalat"/>
          <w:b/>
        </w:rPr>
      </w:pPr>
    </w:p>
    <w:p w14:paraId="7A117A3E" w14:textId="77777777" w:rsidR="00BE2572" w:rsidRPr="00B138F3" w:rsidRDefault="00BE2572" w:rsidP="00BE2572">
      <w:pPr>
        <w:widowControl w:val="0"/>
        <w:spacing w:after="160"/>
        <w:ind w:left="567" w:right="565"/>
        <w:jc w:val="center"/>
        <w:rPr>
          <w:rFonts w:ascii="GHEA Grapalat" w:hAnsi="GHEA Grapalat"/>
          <w:b/>
        </w:rPr>
      </w:pPr>
    </w:p>
    <w:p w14:paraId="0B8B9B28" w14:textId="77777777" w:rsidR="00BE2572" w:rsidRPr="00B138F3" w:rsidRDefault="00BE2572" w:rsidP="00BE2572">
      <w:pPr>
        <w:widowControl w:val="0"/>
        <w:spacing w:after="160"/>
        <w:ind w:left="567" w:right="565"/>
        <w:jc w:val="center"/>
        <w:rPr>
          <w:rFonts w:ascii="GHEA Grapalat" w:hAnsi="GHEA Grapalat"/>
          <w:b/>
        </w:rPr>
      </w:pPr>
    </w:p>
    <w:p w14:paraId="05CC001D" w14:textId="77777777" w:rsidR="00BE2572" w:rsidRPr="00B138F3" w:rsidRDefault="00BE2572" w:rsidP="00BE2572">
      <w:pPr>
        <w:widowControl w:val="0"/>
        <w:spacing w:after="160"/>
        <w:ind w:left="567" w:right="565"/>
        <w:jc w:val="center"/>
        <w:rPr>
          <w:rFonts w:ascii="GHEA Grapalat" w:hAnsi="GHEA Grapalat"/>
          <w:b/>
        </w:rPr>
      </w:pPr>
    </w:p>
    <w:p w14:paraId="7E2CFCF2" w14:textId="77777777" w:rsidR="00BE2572" w:rsidRPr="00B138F3" w:rsidRDefault="00BE2572" w:rsidP="00BE2572">
      <w:pPr>
        <w:widowControl w:val="0"/>
        <w:spacing w:after="160"/>
        <w:ind w:left="567" w:right="565"/>
        <w:jc w:val="center"/>
        <w:rPr>
          <w:rFonts w:ascii="GHEA Grapalat" w:hAnsi="GHEA Grapalat"/>
          <w:b/>
        </w:rPr>
      </w:pPr>
    </w:p>
    <w:p w14:paraId="1EF0DAC2"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19050E49" w14:textId="77777777"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t>Приложение № 5</w:t>
      </w:r>
      <w:r>
        <w:rPr>
          <w:rFonts w:ascii="GHEA Grapalat" w:hAnsi="GHEA Grapalat"/>
          <w:b/>
        </w:rPr>
        <w:t>.2</w:t>
      </w:r>
    </w:p>
    <w:p w14:paraId="7201B6C5" w14:textId="3326274F" w:rsidR="00A943A0" w:rsidRPr="00B138F3" w:rsidRDefault="00A943A0" w:rsidP="00A943A0">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r w:rsidR="00587BF6">
        <w:rPr>
          <w:rFonts w:ascii="GHEA Grapalat" w:hAnsi="GHEA Grapalat"/>
          <w:b/>
          <w:sz w:val="24"/>
          <w:szCs w:val="24"/>
        </w:rPr>
        <w:t>SHMAMD-GH-APDZB-26/01</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2"/>
        <w:t>*</w:t>
      </w:r>
    </w:p>
    <w:p w14:paraId="46CDA2DF" w14:textId="77777777" w:rsidR="00A943A0" w:rsidRPr="00B138F3" w:rsidRDefault="00A943A0" w:rsidP="00A943A0">
      <w:pPr>
        <w:widowControl w:val="0"/>
        <w:spacing w:after="160"/>
        <w:ind w:left="567" w:right="565"/>
        <w:jc w:val="center"/>
        <w:rPr>
          <w:rFonts w:ascii="GHEA Grapalat" w:hAnsi="GHEA Grapalat"/>
          <w:b/>
        </w:rPr>
      </w:pPr>
    </w:p>
    <w:p w14:paraId="59EE0FDD" w14:textId="77777777" w:rsidR="00A943A0" w:rsidRPr="00B138F3" w:rsidRDefault="00A943A0" w:rsidP="00A943A0">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1CE37CBC" w14:textId="77777777"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14:paraId="5E34FDE7" w14:textId="77777777" w:rsidR="00A943A0" w:rsidRPr="00B138F3" w:rsidRDefault="00A943A0" w:rsidP="00A943A0">
      <w:pPr>
        <w:widowControl w:val="0"/>
        <w:spacing w:after="160"/>
        <w:ind w:left="567" w:right="565"/>
        <w:jc w:val="center"/>
        <w:rPr>
          <w:rFonts w:ascii="GHEA Grapalat" w:hAnsi="GHEA Grapalat"/>
          <w:b/>
        </w:rPr>
      </w:pPr>
    </w:p>
    <w:p w14:paraId="31FD7D4E" w14:textId="77777777" w:rsidR="00A943A0" w:rsidRPr="00731BFC" w:rsidRDefault="00A943A0" w:rsidP="00A943A0">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sz w:val="20"/>
          <w:szCs w:val="20"/>
          <w:u w:val="single"/>
          <w:lang w:val="hy-AM"/>
        </w:rPr>
        <w:tab/>
      </w:r>
      <w:r w:rsidRPr="00731BFC">
        <w:rPr>
          <w:rStyle w:val="af5"/>
          <w:rFonts w:ascii="GHEA Grapalat" w:hAnsi="GHEA Grapalat"/>
          <w:sz w:val="20"/>
          <w:szCs w:val="20"/>
          <w:u w:val="single"/>
        </w:rPr>
        <w:t>___________</w:t>
      </w:r>
      <w:r w:rsidRPr="00731BFC">
        <w:rPr>
          <w:rFonts w:ascii="GHEA Grapalat" w:eastAsiaTheme="minorHAnsi" w:hAnsi="GHEA Grapalat" w:cstheme="minorBidi"/>
        </w:rPr>
        <w:t>заключаемым между</w:t>
      </w:r>
    </w:p>
    <w:p w14:paraId="64BCF2E0" w14:textId="77777777" w:rsidR="00A943A0" w:rsidRPr="00731BFC"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sz w:val="20"/>
          <w:szCs w:val="20"/>
        </w:rPr>
        <w:t xml:space="preserve">                                                    </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lang w:val="hy-AM"/>
        </w:rPr>
        <w:tab/>
      </w:r>
      <w:r w:rsidRPr="00731BFC">
        <w:rPr>
          <w:rStyle w:val="af5"/>
          <w:rFonts w:ascii="GHEA Grapalat" w:hAnsi="GHEA Grapalat"/>
          <w:b w:val="0"/>
          <w:sz w:val="20"/>
          <w:szCs w:val="20"/>
          <w:lang w:val="hy-AM"/>
        </w:rPr>
        <w:tab/>
      </w:r>
      <w:r w:rsidRPr="00731BFC">
        <w:rPr>
          <w:rStyle w:val="af5"/>
          <w:rFonts w:ascii="GHEA Grapalat" w:hAnsi="GHEA Grapalat"/>
          <w:b w:val="0"/>
          <w:sz w:val="20"/>
          <w:szCs w:val="20"/>
        </w:rPr>
        <w:t xml:space="preserve">           </w:t>
      </w:r>
      <w:r w:rsidRPr="00731BFC">
        <w:rPr>
          <w:rStyle w:val="af5"/>
          <w:rFonts w:ascii="GHEA Grapalat" w:hAnsi="GHEA Grapalat"/>
          <w:b w:val="0"/>
          <w:sz w:val="16"/>
          <w:szCs w:val="16"/>
        </w:rPr>
        <w:t>номер заключаемого договора</w:t>
      </w:r>
      <w:r w:rsidRPr="00731BFC">
        <w:rPr>
          <w:rFonts w:ascii="GHEA Grapalat" w:eastAsiaTheme="minorHAnsi" w:hAnsi="GHEA Grapalat" w:cstheme="minorBidi"/>
        </w:rPr>
        <w:t xml:space="preserve"> </w:t>
      </w:r>
    </w:p>
    <w:p w14:paraId="3FBE578A" w14:textId="77777777"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Fonts w:eastAsiaTheme="minorHAnsi" w:cstheme="minorBidi"/>
        </w:rPr>
        <w:t xml:space="preserve">    </w:t>
      </w:r>
    </w:p>
    <w:p w14:paraId="04310CA6" w14:textId="77777777"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b w:val="0"/>
          <w:sz w:val="18"/>
          <w:szCs w:val="18"/>
        </w:rPr>
        <w:t xml:space="preserve"> </w:t>
      </w:r>
      <w:r w:rsidRPr="00731BFC">
        <w:rPr>
          <w:rStyle w:val="af5"/>
          <w:rFonts w:ascii="GHEA Grapalat" w:hAnsi="GHEA Grapalat"/>
          <w:b w:val="0"/>
          <w:sz w:val="16"/>
          <w:szCs w:val="16"/>
        </w:rPr>
        <w:t>наименование заказчика                                                                  наименование отобранного участника</w:t>
      </w:r>
    </w:p>
    <w:p w14:paraId="68BEE2AA" w14:textId="77777777" w:rsidR="00A943A0" w:rsidRPr="00731BFC" w:rsidRDefault="00A943A0" w:rsidP="00A943A0">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b w:val="0"/>
          <w:sz w:val="16"/>
          <w:szCs w:val="16"/>
        </w:rPr>
        <w:t xml:space="preserve">                                                                </w:t>
      </w:r>
      <w:r w:rsidRPr="00731BFC">
        <w:rPr>
          <w:rStyle w:val="af5"/>
          <w:rFonts w:ascii="GHEA Grapalat" w:hAnsi="GHEA Grapalat"/>
          <w:b w:val="0"/>
          <w:sz w:val="16"/>
          <w:szCs w:val="16"/>
          <w:lang w:val="hy-AM"/>
        </w:rPr>
        <w:tab/>
      </w:r>
    </w:p>
    <w:p w14:paraId="7E0A93F5" w14:textId="77777777" w:rsidR="00A943A0" w:rsidRPr="00731BFC" w:rsidRDefault="00A943A0" w:rsidP="00A943A0">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14:paraId="76DB1609" w14:textId="77777777" w:rsidR="00A943A0" w:rsidRPr="00731BFC" w:rsidRDefault="00A943A0" w:rsidP="00A943A0">
      <w:pPr>
        <w:pStyle w:val="af4"/>
        <w:shd w:val="clear" w:color="auto" w:fill="FFFFFF"/>
        <w:spacing w:before="0" w:beforeAutospacing="0" w:after="0" w:afterAutospacing="0"/>
        <w:ind w:firstLine="375"/>
        <w:jc w:val="both"/>
        <w:rPr>
          <w:rStyle w:val="af5"/>
          <w:rFonts w:ascii="GHEA Grapalat" w:hAnsi="GHEA Grapalat"/>
          <w:sz w:val="20"/>
          <w:szCs w:val="20"/>
          <w:lang w:val="hy-AM"/>
        </w:rPr>
      </w:pPr>
      <w:r w:rsidRPr="00731BFC">
        <w:rPr>
          <w:rStyle w:val="af5"/>
          <w:rFonts w:ascii="GHEA Grapalat" w:hAnsi="GHEA Grapalat"/>
          <w:sz w:val="20"/>
          <w:szCs w:val="20"/>
          <w:lang w:val="hy-AM"/>
        </w:rPr>
        <w:tab/>
      </w:r>
    </w:p>
    <w:p w14:paraId="4DE9572C"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0BC20F3A"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ECEC830"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p>
    <w:p w14:paraId="4DE2A20B"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0A6F5A37" w14:textId="77777777" w:rsidR="00A943A0" w:rsidRPr="00B138F3" w:rsidRDefault="00A943A0" w:rsidP="00A943A0">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6CE497C4"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189F255A"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20BC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2C68BDF2"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494BB4FF" w14:textId="77777777"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86B6A6F" w14:textId="77777777"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4BDF0F52"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14:paraId="475BA550"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w:t>
      </w:r>
      <w:r w:rsidR="00AD57B3">
        <w:rPr>
          <w:rFonts w:ascii="GHEA Grapalat" w:eastAsiaTheme="minorHAnsi" w:hAnsi="GHEA Grapalat" w:cstheme="minorBidi"/>
        </w:rPr>
        <w:t xml:space="preserve">с момента выпуска и в силе </w:t>
      </w:r>
      <w:r w:rsidRPr="00910F01">
        <w:rPr>
          <w:rFonts w:ascii="GHEA Grapalat" w:eastAsiaTheme="minorHAnsi" w:hAnsi="GHEA Grapalat" w:cstheme="minorBidi"/>
        </w:rPr>
        <w:t>со дня вступления в силу договора N________________________ заключаемого  между  бенефициаром и</w:t>
      </w:r>
      <w:del w:id="13" w:author="Inesa Kocharyan" w:date="2023-07-07T17:08:00Z">
        <w:r w:rsidRPr="00910F01" w:rsidDel="00AD57B3">
          <w:rPr>
            <w:rFonts w:ascii="GHEA Grapalat" w:eastAsiaTheme="minorHAnsi" w:hAnsi="GHEA Grapalat" w:cstheme="minorBidi"/>
          </w:rPr>
          <w:delText xml:space="preserve"> </w:delText>
        </w:r>
      </w:del>
      <w:r w:rsidRPr="00910F01">
        <w:rPr>
          <w:rFonts w:ascii="GHEA Grapalat" w:eastAsiaTheme="minorHAnsi" w:hAnsi="GHEA Grapalat" w:cstheme="minorBidi"/>
        </w:rPr>
        <w:t xml:space="preserve">  </w:t>
      </w:r>
    </w:p>
    <w:p w14:paraId="21E1D6D0" w14:textId="77777777" w:rsidR="00A943A0" w:rsidRPr="00910F01" w:rsidRDefault="00AD57B3" w:rsidP="00A943A0">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A943A0" w:rsidRPr="00910F01">
        <w:rPr>
          <w:rFonts w:ascii="GHEA Grapalat" w:eastAsiaTheme="minorHAnsi" w:hAnsi="GHEA Grapalat" w:cstheme="minorBidi"/>
          <w:sz w:val="18"/>
          <w:szCs w:val="18"/>
        </w:rPr>
        <w:t>номер заключаемого договара</w:t>
      </w:r>
    </w:p>
    <w:p w14:paraId="6FFAC0DA"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p>
    <w:p w14:paraId="01C55C7E" w14:textId="77777777" w:rsidR="00A943A0" w:rsidRPr="00910F01" w:rsidRDefault="00AD57B3" w:rsidP="00A943A0">
      <w:pPr>
        <w:pStyle w:val="af4"/>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принципалом  </w:t>
      </w:r>
      <w:r w:rsidR="00A943A0" w:rsidRPr="00910F01">
        <w:rPr>
          <w:rFonts w:ascii="GHEA Grapalat" w:eastAsiaTheme="minorHAnsi" w:hAnsi="GHEA Grapalat" w:cstheme="minorBidi"/>
        </w:rPr>
        <w:t xml:space="preserve">и  действует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в</w:t>
      </w:r>
      <w:r w:rsidR="00A943A0" w:rsidRPr="00910F01">
        <w:rPr>
          <w:rFonts w:ascii="GHEA Grapalat" w:hAnsi="GHEA Grapalat"/>
        </w:rPr>
        <w:t>ключительно</w:t>
      </w:r>
      <w:r w:rsidR="00A943A0" w:rsidRPr="00910F01">
        <w:rPr>
          <w:rFonts w:ascii="GHEA Grapalat" w:eastAsiaTheme="minorHAnsi" w:hAnsi="GHEA Grapalat" w:cstheme="minorBidi"/>
        </w:rPr>
        <w:t xml:space="preserve">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до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девяностого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рабочего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дня</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следующего за днем </w:t>
      </w:r>
    </w:p>
    <w:p w14:paraId="0B79F377" w14:textId="77777777" w:rsidR="00A943A0" w:rsidRPr="00910F01" w:rsidRDefault="00A943A0" w:rsidP="00A943A0">
      <w:pPr>
        <w:pStyle w:val="af4"/>
        <w:shd w:val="clear" w:color="auto" w:fill="FFFFFF"/>
        <w:contextualSpacing/>
        <w:jc w:val="both"/>
        <w:rPr>
          <w:rFonts w:ascii="GHEA Grapalat" w:eastAsiaTheme="minorHAnsi" w:hAnsi="GHEA Grapalat" w:cstheme="minorBidi"/>
          <w:sz w:val="18"/>
          <w:szCs w:val="18"/>
          <w:lang w:val="hy-AM"/>
        </w:rPr>
      </w:pPr>
    </w:p>
    <w:p w14:paraId="607DDDB8" w14:textId="77777777" w:rsidR="00A943A0" w:rsidRPr="00910F01" w:rsidRDefault="00A943A0" w:rsidP="00A943A0">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00033F41" w:rsidRPr="00910F01">
        <w:rPr>
          <w:rFonts w:ascii="GHEA Grapalat" w:hAnsi="GHEA Grapalat"/>
          <w:sz w:val="16"/>
          <w:szCs w:val="16"/>
        </w:rPr>
        <w:t>крайний</w:t>
      </w:r>
      <w:r w:rsidRPr="00910F01">
        <w:rPr>
          <w:rFonts w:ascii="GHEA Grapalat" w:hAnsi="GHEA Grapalat"/>
          <w:sz w:val="16"/>
          <w:szCs w:val="16"/>
        </w:rPr>
        <w:t xml:space="preserve">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14:paraId="57AFC33C" w14:textId="77777777" w:rsidR="00C52A88"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C52A88">
        <w:rPr>
          <w:rFonts w:ascii="GHEA Grapalat" w:eastAsiaTheme="minorHAnsi" w:hAnsi="GHEA Grapalat" w:cstheme="minorBidi"/>
        </w:rPr>
        <w:t>-------------------------------------------------------</w:t>
      </w:r>
      <w:r w:rsidRPr="00910F01">
        <w:rPr>
          <w:rFonts w:ascii="GHEA Grapalat" w:eastAsiaTheme="minorHAnsi" w:hAnsi="GHEA Grapalat" w:cstheme="minorBidi"/>
        </w:rPr>
        <w:t xml:space="preserve">, </w:t>
      </w:r>
    </w:p>
    <w:p w14:paraId="0CE1B8D4" w14:textId="77777777" w:rsidR="00C52A88" w:rsidRDefault="00C52A88" w:rsidP="00C52A88">
      <w:pPr>
        <w:pStyle w:val="af4"/>
        <w:shd w:val="clear" w:color="auto" w:fill="FFFFFF"/>
        <w:contextualSpacing/>
        <w:jc w:val="center"/>
        <w:rPr>
          <w:rFonts w:ascii="GHEA Grapalat" w:eastAsiaTheme="minorHAnsi" w:hAnsi="GHEA Grapalat" w:cstheme="minorBidi"/>
        </w:rPr>
      </w:pPr>
      <w:r>
        <w:rPr>
          <w:rStyle w:val="af5"/>
          <w:b w:val="0"/>
          <w:bCs w:val="0"/>
          <w:sz w:val="20"/>
          <w:szCs w:val="20"/>
        </w:rPr>
        <w:t xml:space="preserve">                                              адрес эл. почты секретаря</w:t>
      </w:r>
    </w:p>
    <w:p w14:paraId="4A7C634C" w14:textId="77777777" w:rsidR="00A943A0" w:rsidRPr="00910F01"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14:paraId="20FA42FD" w14:textId="77777777" w:rsidR="00A943A0" w:rsidRPr="009B388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3BE8985C"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6529E0F4"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12A7E130" w14:textId="77777777" w:rsidR="00A943A0" w:rsidRPr="00B138F3" w:rsidRDefault="00A943A0" w:rsidP="00A943A0">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4D769B2B" w14:textId="77777777" w:rsidR="00A943A0" w:rsidRPr="00B138F3" w:rsidRDefault="00A943A0" w:rsidP="00A943A0">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5A2BAB5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5858357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4B0702EC"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707ED86"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36302D0F"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13D6A3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5C1FE085"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DF53EEF"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47C30E3"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14:paraId="3B6C5B0B"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p>
    <w:p w14:paraId="46ED8206"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0A1EF88"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F6EF597"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ED0A31B" w14:textId="77777777"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050E2964" w14:textId="77777777"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14:paraId="0B5687FF" w14:textId="77777777"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14:paraId="11ABEAA0" w14:textId="77777777"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14:paraId="0B54BD51" w14:textId="77777777" w:rsidR="00A943A0" w:rsidRPr="00990783" w:rsidRDefault="00A943A0" w:rsidP="00A943A0">
      <w:pPr>
        <w:pStyle w:val="af4"/>
        <w:shd w:val="clear" w:color="auto" w:fill="FFFFFF"/>
        <w:spacing w:before="0" w:beforeAutospacing="0" w:after="0" w:afterAutospacing="0"/>
        <w:ind w:firstLine="375"/>
        <w:jc w:val="both"/>
        <w:rPr>
          <w:rFonts w:ascii="GHEA Grapalat" w:hAnsi="GHEA Grapalat"/>
          <w:color w:val="FF0000"/>
          <w:sz w:val="20"/>
          <w:szCs w:val="20"/>
        </w:rPr>
      </w:pPr>
    </w:p>
    <w:p w14:paraId="4CEF80F3"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B32D0C8"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14:paraId="07804EB8"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14:paraId="605895F3"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17D7274" w14:textId="77777777" w:rsidR="00A943A0" w:rsidRPr="00B138F3" w:rsidRDefault="00A943A0" w:rsidP="00A943A0">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49CAA8E" w14:textId="77777777" w:rsidR="001005B0" w:rsidRPr="00B138F3" w:rsidRDefault="001005B0" w:rsidP="00B46D58">
      <w:pPr>
        <w:widowControl w:val="0"/>
        <w:spacing w:after="160"/>
        <w:ind w:left="567" w:right="565"/>
        <w:jc w:val="center"/>
        <w:rPr>
          <w:rFonts w:ascii="GHEA Grapalat" w:hAnsi="GHEA Grapalat"/>
          <w:b/>
        </w:rPr>
      </w:pPr>
    </w:p>
    <w:p w14:paraId="0947B7F8" w14:textId="77777777" w:rsidR="001005B0" w:rsidRPr="00B138F3" w:rsidRDefault="001005B0" w:rsidP="00B46D58">
      <w:pPr>
        <w:widowControl w:val="0"/>
        <w:spacing w:after="160"/>
        <w:ind w:left="567" w:right="565"/>
        <w:jc w:val="center"/>
        <w:rPr>
          <w:rFonts w:ascii="GHEA Grapalat" w:hAnsi="GHEA Grapalat"/>
          <w:b/>
        </w:rPr>
      </w:pPr>
    </w:p>
    <w:p w14:paraId="1F696948" w14:textId="77777777" w:rsidR="00A943A0" w:rsidRDefault="00A943A0">
      <w:pPr>
        <w:rPr>
          <w:rFonts w:ascii="GHEA Grapalat" w:hAnsi="GHEA Grapalat"/>
          <w:b/>
        </w:rPr>
      </w:pPr>
      <w:r>
        <w:rPr>
          <w:rFonts w:ascii="GHEA Grapalat" w:hAnsi="GHEA Grapalat"/>
          <w:b/>
        </w:rPr>
        <w:br w:type="page"/>
      </w:r>
    </w:p>
    <w:p w14:paraId="29F8ADDF" w14:textId="77777777"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14:paraId="44331F20" w14:textId="082763C2"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w:t>
      </w:r>
      <w:r w:rsidR="00587BF6">
        <w:rPr>
          <w:rFonts w:ascii="GHEA Grapalat" w:hAnsi="GHEA Grapalat"/>
          <w:b/>
          <w:sz w:val="24"/>
          <w:szCs w:val="24"/>
        </w:rPr>
        <w:t>SHMAMD-GH-APDZB-26/01</w:t>
      </w:r>
      <w:r w:rsidRPr="00B138F3">
        <w:rPr>
          <w:rFonts w:ascii="GHEA Grapalat" w:hAnsi="GHEA Grapalat"/>
          <w:b/>
          <w:sz w:val="24"/>
          <w:szCs w:val="24"/>
        </w:rPr>
        <w:t>---/---</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23"/>
        <w:t>*</w:t>
      </w:r>
    </w:p>
    <w:p w14:paraId="783DE3AA" w14:textId="77777777" w:rsidR="008D352C" w:rsidRPr="00B138F3" w:rsidRDefault="008D352C" w:rsidP="00B46D58">
      <w:pPr>
        <w:widowControl w:val="0"/>
        <w:spacing w:after="160"/>
        <w:ind w:left="-142" w:firstLine="142"/>
        <w:jc w:val="center"/>
        <w:rPr>
          <w:rFonts w:ascii="GHEA Grapalat" w:hAnsi="GHEA Grapalat"/>
          <w:i/>
        </w:rPr>
      </w:pPr>
    </w:p>
    <w:p w14:paraId="7953F72D"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253E7475"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680670C3"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5A20D4E3" w14:textId="77777777"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6FC31A45" w14:textId="77777777" w:rsidTr="00F15CED">
        <w:tc>
          <w:tcPr>
            <w:tcW w:w="4643" w:type="dxa"/>
          </w:tcPr>
          <w:p w14:paraId="3893DF75"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1BF060ED"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2AD3AF6C"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15FD7A82"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38519083" w14:textId="77777777" w:rsidR="00071D1C" w:rsidRPr="00B138F3" w:rsidRDefault="00071D1C" w:rsidP="00B46D58">
      <w:pPr>
        <w:widowControl w:val="0"/>
        <w:spacing w:after="160"/>
        <w:ind w:firstLine="709"/>
        <w:jc w:val="both"/>
        <w:rPr>
          <w:rFonts w:ascii="GHEA Grapalat" w:hAnsi="GHEA Grapalat"/>
          <w:b/>
        </w:rPr>
      </w:pPr>
    </w:p>
    <w:p w14:paraId="2C21CFC7"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282CC522"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89379E6" w14:textId="77777777" w:rsidR="00071D1C" w:rsidRPr="00B138F3" w:rsidRDefault="00071D1C" w:rsidP="00B46D58">
      <w:pPr>
        <w:widowControl w:val="0"/>
        <w:spacing w:after="160"/>
        <w:ind w:firstLine="709"/>
        <w:jc w:val="both"/>
        <w:rPr>
          <w:rFonts w:ascii="GHEA Grapalat" w:hAnsi="GHEA Grapalat" w:cs="Times Armenian"/>
        </w:rPr>
      </w:pPr>
    </w:p>
    <w:p w14:paraId="2CB85083"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35F570E8"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23F93A6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2B42CEF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3D09FCF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433A94E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396E4CF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578B4F4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166E70A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14:paraId="25E4802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4A15F91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4801D0C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08B351F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625B306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5F5C3BC0"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706D234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5EEE4D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58CDA66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6475B44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1290FE9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14:paraId="5F841D6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6A67FE5C"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3295ED6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3CC099E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3DCE97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CF55D1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3BFFF8B1"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5F47BE2"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6F41884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401623A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2C635E8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7B2DD068"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27A1198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6A5DDBC2"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2DC4A1C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6B7E41C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65AD5E6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470AA45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7E4FE6D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5A5881C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07792E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564A5E3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7E0D185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76C339F"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D054F93"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7FCA9B0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4"/>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1AAB7494"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3EA41B6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5"/>
        <w:t>18</w:t>
      </w:r>
      <w:r w:rsidR="00C45B20" w:rsidRPr="00B138F3">
        <w:rPr>
          <w:rFonts w:ascii="GHEA Grapalat" w:hAnsi="GHEA Grapalat"/>
        </w:rPr>
        <w:t>.</w:t>
      </w:r>
    </w:p>
    <w:p w14:paraId="38BCC6EA"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3D27E031"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3DD081D5"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03118D8B"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536FB3B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7F4E1905"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6"/>
        <w:t>19</w:t>
      </w:r>
      <w:r w:rsidRPr="00B138F3">
        <w:rPr>
          <w:rFonts w:ascii="GHEA Grapalat" w:hAnsi="GHEA Grapalat"/>
        </w:rPr>
        <w:t>.</w:t>
      </w:r>
    </w:p>
    <w:p w14:paraId="7222C5BB"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3B088CF2"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5213FD0D" w14:textId="7777777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63DFAD18"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700559A"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02E0AD4C"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0064E081"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39056891"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1F8959E4" w14:textId="77777777" w:rsidR="00BE5F44" w:rsidRDefault="00BE5F44" w:rsidP="00B46D58">
      <w:pPr>
        <w:widowControl w:val="0"/>
        <w:tabs>
          <w:tab w:val="left" w:pos="1134"/>
        </w:tabs>
        <w:spacing w:after="160"/>
        <w:ind w:firstLine="567"/>
        <w:jc w:val="both"/>
        <w:rPr>
          <w:rFonts w:ascii="GHEA Grapalat" w:hAnsi="GHEA Grapalat"/>
        </w:rPr>
      </w:pPr>
    </w:p>
    <w:p w14:paraId="734A3387"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00A7A8A0"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3AFCA8DD"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09E6FC9B"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7D758ED6"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21F5A15A"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673BCC0A"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0F8D5F"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7BAF6B5F" w14:textId="77777777" w:rsidR="00D52566" w:rsidRPr="00B138F3" w:rsidRDefault="00D52566" w:rsidP="00B46D58">
      <w:pPr>
        <w:rPr>
          <w:rFonts w:ascii="GHEA Grapalat" w:hAnsi="GHEA Grapalat"/>
          <w:lang w:val="hy-AM"/>
        </w:rPr>
      </w:pPr>
    </w:p>
    <w:p w14:paraId="13B71114"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7116DF97"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58C8DF5" w14:textId="77777777" w:rsidR="0094684E" w:rsidRPr="00B138F3" w:rsidRDefault="0094684E" w:rsidP="00B46D58">
      <w:pPr>
        <w:widowControl w:val="0"/>
        <w:spacing w:after="160"/>
        <w:jc w:val="center"/>
        <w:rPr>
          <w:rFonts w:ascii="GHEA Grapalat" w:hAnsi="GHEA Grapalat"/>
          <w:lang w:val="hy-AM"/>
        </w:rPr>
      </w:pPr>
    </w:p>
    <w:p w14:paraId="4C2EAB46"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356D69E8"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184BC14"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8"/>
        <w:t>21</w:t>
      </w:r>
      <w:r w:rsidRPr="00B138F3">
        <w:rPr>
          <w:rFonts w:ascii="GHEA Grapalat" w:hAnsi="GHEA Grapalat"/>
        </w:rPr>
        <w:t>.</w:t>
      </w:r>
    </w:p>
    <w:p w14:paraId="1C301A1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7C65C17D"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66BCD025"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7489FF7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6D1A8B3D"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E5C8BB0"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F67A16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35A7A45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7B577E3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9"/>
        <w:t>22</w:t>
      </w:r>
      <w:r w:rsidRPr="00B138F3">
        <w:rPr>
          <w:rFonts w:ascii="GHEA Grapalat" w:hAnsi="GHEA Grapalat"/>
        </w:rPr>
        <w:t>.</w:t>
      </w:r>
    </w:p>
    <w:p w14:paraId="6692903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30"/>
        <w:t>23</w:t>
      </w:r>
      <w:r w:rsidRPr="00B138F3">
        <w:rPr>
          <w:rFonts w:ascii="GHEA Grapalat" w:hAnsi="GHEA Grapalat"/>
        </w:rPr>
        <w:t>.</w:t>
      </w:r>
    </w:p>
    <w:p w14:paraId="1FB3BF0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DB49E6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F531BF6" w14:textId="77777777" w:rsidR="000078A8" w:rsidRDefault="000078A8" w:rsidP="000078A8">
      <w:pPr>
        <w:widowControl w:val="0"/>
        <w:tabs>
          <w:tab w:val="left" w:pos="1276"/>
        </w:tabs>
        <w:spacing w:after="160"/>
        <w:ind w:firstLine="567"/>
        <w:jc w:val="both"/>
        <w:rPr>
          <w:rFonts w:ascii="GHEA Grapalat" w:hAnsi="GHEA Grapalat"/>
        </w:rPr>
      </w:pPr>
      <w:r>
        <w:rPr>
          <w:rFonts w:ascii="GHEA Grapalat" w:hAnsi="GHEA Grapalat"/>
        </w:rPr>
        <w:t>8.10.</w:t>
      </w:r>
      <w:r>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Pr>
          <w:rFonts w:ascii="Courier New" w:hAnsi="Courier New" w:cs="Courier New"/>
          <w:lang w:val="en-US"/>
        </w:rPr>
        <w:t> </w:t>
      </w:r>
      <w:r>
        <w:rPr>
          <w:rFonts w:ascii="GHEA Grapalat" w:hAnsi="GHEA Grapalat"/>
        </w:rPr>
        <w:t xml:space="preserve">Армения. </w:t>
      </w:r>
    </w:p>
    <w:p w14:paraId="42649B56" w14:textId="77777777" w:rsidR="000078A8" w:rsidRDefault="000078A8" w:rsidP="000078A8">
      <w:pPr>
        <w:widowControl w:val="0"/>
        <w:tabs>
          <w:tab w:val="left" w:pos="1276"/>
        </w:tabs>
        <w:spacing w:after="160"/>
        <w:ind w:firstLine="567"/>
        <w:jc w:val="both"/>
        <w:rPr>
          <w:ins w:id="15" w:author="Inesa Kocharyan" w:date="2025-02-19T10:27:00Z"/>
          <w:rFonts w:ascii="GHEA Grapalat" w:hAnsi="GHEA Grapalat"/>
          <w:spacing w:val="-6"/>
        </w:rPr>
      </w:pPr>
      <w:r>
        <w:rPr>
          <w:rFonts w:ascii="GHEA Grapalat" w:hAnsi="GHEA Grapalat"/>
        </w:rPr>
        <w:t>8.11.</w:t>
      </w:r>
      <w:r>
        <w:rPr>
          <w:rFonts w:ascii="GHEA Grapalat" w:hAnsi="GHEA Grapalat"/>
        </w:rPr>
        <w:tab/>
      </w:r>
      <w:r>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spacing w:val="-6"/>
          <w:lang w:val="en-US"/>
        </w:rPr>
        <w:t> </w:t>
      </w:r>
      <w:r>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Pr>
          <w:rFonts w:ascii="Courier New" w:hAnsi="Courier New" w:cs="Courier New"/>
          <w:spacing w:val="-6"/>
          <w:lang w:val="en-US"/>
        </w:rPr>
        <w:t> </w:t>
      </w:r>
      <w:r>
        <w:rPr>
          <w:rFonts w:ascii="GHEA Grapalat" w:hAnsi="GHEA Grapalat"/>
          <w:spacing w:val="-6"/>
        </w:rPr>
        <w:t>следующего за опубликованием уведомления дня, установленного настоящим пунктом.</w:t>
      </w:r>
      <w:r>
        <w:t xml:space="preserve"> </w:t>
      </w:r>
      <w:r>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28A80C75" w14:textId="77777777" w:rsidR="000078A8" w:rsidRDefault="000078A8" w:rsidP="000078A8">
      <w:pPr>
        <w:widowControl w:val="0"/>
        <w:tabs>
          <w:tab w:val="left" w:pos="1276"/>
        </w:tabs>
        <w:spacing w:after="160"/>
        <w:ind w:firstLine="567"/>
        <w:jc w:val="both"/>
        <w:rPr>
          <w:rFonts w:ascii="GHEA Grapalat" w:hAnsi="GHEA Grapalat"/>
          <w:spacing w:val="-6"/>
        </w:rPr>
      </w:pPr>
      <w:r>
        <w:rPr>
          <w:rFonts w:ascii="GHEA Grapalat" w:eastAsiaTheme="minorHAnsi" w:hAnsi="GHEA Grapalat" w:cstheme="minorBidi"/>
          <w:sz w:val="22"/>
          <w:szCs w:val="22"/>
          <w:lang w:eastAsia="en-US" w:bidi="ar-SA"/>
        </w:rPr>
        <w:t>8.12.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Pr>
          <w:rFonts w:ascii="GHEA Grapalat" w:eastAsiaTheme="minorHAnsi" w:hAnsi="GHEA Grapalat" w:cstheme="minorBidi"/>
          <w:sz w:val="22"/>
          <w:szCs w:val="22"/>
          <w:lang w:val="hy-AM" w:eastAsia="en-US" w:bidi="ar-SA"/>
        </w:rPr>
        <w:t xml:space="preserve">. </w:t>
      </w:r>
      <w:r>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Pr>
          <w:rFonts w:ascii="GHEA Grapalat" w:eastAsiaTheme="minorHAnsi" w:hAnsi="GHEA Grapalat" w:cstheme="minorBidi"/>
          <w:sz w:val="22"/>
          <w:szCs w:val="22"/>
          <w:lang w:val="en-US" w:eastAsia="en-US" w:bidi="ar-SA"/>
        </w:rPr>
        <w:t>N</w:t>
      </w:r>
      <w:r>
        <w:rPr>
          <w:rFonts w:ascii="GHEA Grapalat" w:eastAsiaTheme="minorHAnsi" w:hAnsi="GHEA Grapalat" w:cstheme="minorBidi"/>
          <w:sz w:val="22"/>
          <w:szCs w:val="22"/>
          <w:lang w:eastAsia="en-US" w:bidi="ar-SA"/>
        </w:rPr>
        <w:t xml:space="preserve"> 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Pr>
          <w:rFonts w:ascii="GHEA Grapalat" w:eastAsiaTheme="minorHAnsi" w:hAnsi="GHEA Grapalat" w:cstheme="minorBidi"/>
          <w:sz w:val="20"/>
          <w:szCs w:val="20"/>
          <w:vertAlign w:val="superscript"/>
          <w:lang w:eastAsia="en-US" w:bidi="ar-SA"/>
        </w:rPr>
        <w:t>24</w:t>
      </w:r>
    </w:p>
    <w:p w14:paraId="51F2B2A7" w14:textId="77777777" w:rsidR="000078A8" w:rsidRDefault="000078A8" w:rsidP="000078A8">
      <w:pPr>
        <w:widowControl w:val="0"/>
        <w:tabs>
          <w:tab w:val="left" w:pos="1276"/>
        </w:tabs>
        <w:spacing w:after="160"/>
        <w:ind w:firstLine="567"/>
        <w:jc w:val="both"/>
        <w:rPr>
          <w:rFonts w:ascii="GHEA Grapalat" w:hAnsi="GHEA Grapalat"/>
          <w:spacing w:val="-6"/>
        </w:rPr>
      </w:pPr>
      <w:r>
        <w:rPr>
          <w:rFonts w:ascii="GHEA Grapalat" w:hAnsi="GHEA Grapalat"/>
        </w:rPr>
        <w:t>8.13.</w:t>
      </w:r>
      <w:r>
        <w:rPr>
          <w:rFonts w:ascii="GHEA Grapalat" w:hAnsi="GHEA Grapalat"/>
        </w:rPr>
        <w:tab/>
      </w:r>
      <w:r>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66BC9BD0" w14:textId="77777777" w:rsidR="000078A8" w:rsidRDefault="000078A8" w:rsidP="000078A8">
      <w:pPr>
        <w:widowControl w:val="0"/>
        <w:tabs>
          <w:tab w:val="left" w:pos="1276"/>
        </w:tabs>
        <w:spacing w:after="160"/>
        <w:ind w:firstLine="567"/>
        <w:jc w:val="both"/>
        <w:rPr>
          <w:rFonts w:ascii="GHEA Grapalat" w:hAnsi="GHEA Grapalat"/>
        </w:rPr>
      </w:pPr>
      <w:r>
        <w:rPr>
          <w:rFonts w:ascii="GHEA Grapalat" w:hAnsi="GHEA Grapalat"/>
        </w:rPr>
        <w:t>8.14.</w:t>
      </w:r>
      <w:r>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4. к</w:t>
      </w:r>
      <w:r>
        <w:rPr>
          <w:rFonts w:ascii="Courier New" w:hAnsi="Courier New" w:cs="Courier New"/>
          <w:lang w:val="en-US"/>
        </w:rPr>
        <w:t> </w:t>
      </w:r>
      <w:r>
        <w:rPr>
          <w:rFonts w:ascii="GHEA Grapalat" w:hAnsi="GHEA Grapalat"/>
        </w:rPr>
        <w:t>договору считаются неотъемлемой частью договора.</w:t>
      </w:r>
    </w:p>
    <w:p w14:paraId="6CB27106" w14:textId="77777777" w:rsidR="000078A8" w:rsidRDefault="000078A8" w:rsidP="000078A8">
      <w:pPr>
        <w:widowControl w:val="0"/>
        <w:tabs>
          <w:tab w:val="left" w:pos="1276"/>
        </w:tabs>
        <w:spacing w:after="160"/>
        <w:ind w:firstLine="567"/>
        <w:jc w:val="both"/>
        <w:rPr>
          <w:rFonts w:ascii="GHEA Grapalat" w:hAnsi="GHEA Grapalat"/>
        </w:rPr>
      </w:pPr>
      <w:r>
        <w:rPr>
          <w:rFonts w:ascii="GHEA Grapalat" w:hAnsi="GHEA Grapalat"/>
        </w:rPr>
        <w:t>8.15.</w:t>
      </w:r>
      <w:r>
        <w:rPr>
          <w:rFonts w:ascii="GHEA Grapalat" w:hAnsi="GHEA Grapalat"/>
        </w:rPr>
        <w:tab/>
        <w:t>К отношениям, связанным с договором, применяется право Республики Армения.</w:t>
      </w:r>
    </w:p>
    <w:p w14:paraId="09DF1C2C"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36D9DB60" w14:textId="77777777" w:rsidTr="0016519F">
        <w:tc>
          <w:tcPr>
            <w:tcW w:w="4536" w:type="dxa"/>
          </w:tcPr>
          <w:p w14:paraId="4F486F98"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28EDE91F"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4A150801"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23E0DB9E"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0455FA4B" w14:textId="77777777" w:rsidR="00071D1C" w:rsidRPr="00B138F3" w:rsidRDefault="00071D1C" w:rsidP="00B46D58">
            <w:pPr>
              <w:widowControl w:val="0"/>
              <w:spacing w:after="160"/>
              <w:jc w:val="center"/>
              <w:rPr>
                <w:rFonts w:ascii="GHEA Grapalat" w:hAnsi="GHEA Grapalat"/>
              </w:rPr>
            </w:pPr>
          </w:p>
        </w:tc>
        <w:tc>
          <w:tcPr>
            <w:tcW w:w="4343" w:type="dxa"/>
          </w:tcPr>
          <w:p w14:paraId="716FC411"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67C1C28D"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0F51772A"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435534DD"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5EC1CA97" w14:textId="77777777" w:rsidR="00382B60" w:rsidRDefault="00382B60" w:rsidP="00B46D58">
      <w:pPr>
        <w:widowControl w:val="0"/>
        <w:spacing w:after="160"/>
        <w:ind w:firstLine="567"/>
        <w:jc w:val="both"/>
        <w:rPr>
          <w:rFonts w:ascii="GHEA Grapalat" w:hAnsi="GHEA Grapalat"/>
          <w:i/>
          <w:lang w:val="hy-AM"/>
        </w:rPr>
      </w:pPr>
    </w:p>
    <w:p w14:paraId="4B85DF18"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69CC6632" w14:textId="77777777" w:rsidR="00071D1C" w:rsidRPr="00B138F3" w:rsidRDefault="00071D1C" w:rsidP="00B46D58">
      <w:pPr>
        <w:widowControl w:val="0"/>
        <w:spacing w:after="160"/>
        <w:rPr>
          <w:rFonts w:ascii="GHEA Grapalat" w:hAnsi="GHEA Grapalat"/>
        </w:rPr>
      </w:pPr>
    </w:p>
    <w:p w14:paraId="61797B22" w14:textId="77777777"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0"/>
          <w:footnotePr>
            <w:pos w:val="beneathText"/>
          </w:footnotePr>
          <w:pgSz w:w="11906" w:h="16838" w:code="9"/>
          <w:pgMar w:top="993" w:right="1418" w:bottom="1418" w:left="1418" w:header="561" w:footer="561" w:gutter="0"/>
          <w:cols w:space="720"/>
          <w:docGrid w:linePitch="326"/>
        </w:sectPr>
      </w:pPr>
    </w:p>
    <w:p w14:paraId="0C75A192"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1</w:t>
      </w:r>
    </w:p>
    <w:p w14:paraId="17C405D4"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6205ACC"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31"/>
        <w:t>*</w:t>
      </w:r>
    </w:p>
    <w:p w14:paraId="32483A92"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187"/>
        <w:gridCol w:w="2205"/>
        <w:gridCol w:w="1085"/>
        <w:gridCol w:w="1559"/>
        <w:gridCol w:w="1134"/>
        <w:gridCol w:w="850"/>
        <w:gridCol w:w="709"/>
        <w:gridCol w:w="1158"/>
        <w:gridCol w:w="947"/>
      </w:tblGrid>
      <w:tr w:rsidR="00B138F3" w:rsidRPr="00B138F3" w14:paraId="32EF79E7" w14:textId="77777777" w:rsidTr="00317BD2">
        <w:trPr>
          <w:jc w:val="center"/>
        </w:trPr>
        <w:tc>
          <w:tcPr>
            <w:tcW w:w="16350" w:type="dxa"/>
            <w:gridSpan w:val="12"/>
          </w:tcPr>
          <w:p w14:paraId="17FBD38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4552CDA2" w14:textId="77777777" w:rsidTr="00386738">
        <w:trPr>
          <w:trHeight w:val="219"/>
          <w:jc w:val="center"/>
        </w:trPr>
        <w:tc>
          <w:tcPr>
            <w:tcW w:w="1242" w:type="dxa"/>
            <w:vMerge w:val="restart"/>
            <w:vAlign w:val="center"/>
          </w:tcPr>
          <w:p w14:paraId="282456C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14:paraId="1522E60B"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76DFF93A"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187" w:type="dxa"/>
            <w:vMerge w:val="restart"/>
            <w:vAlign w:val="center"/>
          </w:tcPr>
          <w:p w14:paraId="09691FFB"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32"/>
              <w:t>**</w:t>
            </w:r>
          </w:p>
        </w:tc>
        <w:tc>
          <w:tcPr>
            <w:tcW w:w="2205" w:type="dxa"/>
            <w:vMerge w:val="restart"/>
            <w:vAlign w:val="center"/>
          </w:tcPr>
          <w:p w14:paraId="20FCA80B"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17C768E4"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14:paraId="580FC3D3"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14:paraId="6FD85D0D"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14:paraId="5A76AF09"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14:paraId="1625DB17"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6F6541DD" w14:textId="77777777" w:rsidTr="00386738">
        <w:trPr>
          <w:trHeight w:val="972"/>
          <w:jc w:val="center"/>
        </w:trPr>
        <w:tc>
          <w:tcPr>
            <w:tcW w:w="1242" w:type="dxa"/>
            <w:vMerge/>
            <w:vAlign w:val="center"/>
          </w:tcPr>
          <w:p w14:paraId="14A7963F" w14:textId="77777777" w:rsidR="00071D1C" w:rsidRPr="00B138F3" w:rsidRDefault="00071D1C" w:rsidP="00B46D58">
            <w:pPr>
              <w:widowControl w:val="0"/>
              <w:jc w:val="center"/>
              <w:rPr>
                <w:rFonts w:ascii="GHEA Grapalat" w:hAnsi="GHEA Grapalat"/>
                <w:sz w:val="16"/>
                <w:szCs w:val="16"/>
              </w:rPr>
            </w:pPr>
          </w:p>
        </w:tc>
        <w:tc>
          <w:tcPr>
            <w:tcW w:w="2715" w:type="dxa"/>
            <w:vMerge/>
            <w:vAlign w:val="center"/>
          </w:tcPr>
          <w:p w14:paraId="7C3BB2EB"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194BDEE1" w14:textId="77777777" w:rsidR="00071D1C" w:rsidRPr="00B138F3" w:rsidRDefault="00071D1C" w:rsidP="00B46D58">
            <w:pPr>
              <w:widowControl w:val="0"/>
              <w:jc w:val="center"/>
              <w:rPr>
                <w:rFonts w:ascii="GHEA Grapalat" w:hAnsi="GHEA Grapalat"/>
                <w:sz w:val="16"/>
                <w:szCs w:val="16"/>
              </w:rPr>
            </w:pPr>
          </w:p>
        </w:tc>
        <w:tc>
          <w:tcPr>
            <w:tcW w:w="1187" w:type="dxa"/>
            <w:vMerge/>
            <w:vAlign w:val="center"/>
          </w:tcPr>
          <w:p w14:paraId="0EB21ACF" w14:textId="77777777" w:rsidR="00071D1C" w:rsidRPr="00B138F3" w:rsidRDefault="00071D1C" w:rsidP="00B46D58">
            <w:pPr>
              <w:widowControl w:val="0"/>
              <w:jc w:val="center"/>
              <w:rPr>
                <w:rFonts w:ascii="GHEA Grapalat" w:hAnsi="GHEA Grapalat"/>
                <w:sz w:val="16"/>
                <w:szCs w:val="16"/>
              </w:rPr>
            </w:pPr>
          </w:p>
        </w:tc>
        <w:tc>
          <w:tcPr>
            <w:tcW w:w="2205" w:type="dxa"/>
            <w:vMerge/>
            <w:vAlign w:val="center"/>
          </w:tcPr>
          <w:p w14:paraId="61BB2C19" w14:textId="77777777" w:rsidR="00071D1C" w:rsidRPr="00B138F3" w:rsidRDefault="00071D1C" w:rsidP="00B46D58">
            <w:pPr>
              <w:widowControl w:val="0"/>
              <w:jc w:val="center"/>
              <w:rPr>
                <w:rFonts w:ascii="GHEA Grapalat" w:hAnsi="GHEA Grapalat"/>
                <w:sz w:val="16"/>
                <w:szCs w:val="16"/>
              </w:rPr>
            </w:pPr>
          </w:p>
        </w:tc>
        <w:tc>
          <w:tcPr>
            <w:tcW w:w="1085" w:type="dxa"/>
            <w:vMerge/>
            <w:vAlign w:val="center"/>
          </w:tcPr>
          <w:p w14:paraId="64979E0F"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2797A3A1" w14:textId="77777777" w:rsidR="00071D1C" w:rsidRPr="00B138F3" w:rsidRDefault="00071D1C" w:rsidP="00B46D58">
            <w:pPr>
              <w:widowControl w:val="0"/>
              <w:jc w:val="center"/>
              <w:rPr>
                <w:rFonts w:ascii="GHEA Grapalat" w:hAnsi="GHEA Grapalat"/>
                <w:sz w:val="16"/>
                <w:szCs w:val="16"/>
              </w:rPr>
            </w:pPr>
          </w:p>
        </w:tc>
        <w:tc>
          <w:tcPr>
            <w:tcW w:w="1134" w:type="dxa"/>
            <w:vMerge/>
            <w:vAlign w:val="center"/>
          </w:tcPr>
          <w:p w14:paraId="7F6D2CD4" w14:textId="77777777" w:rsidR="00071D1C" w:rsidRPr="00B138F3" w:rsidRDefault="00071D1C" w:rsidP="00B46D58">
            <w:pPr>
              <w:widowControl w:val="0"/>
              <w:jc w:val="center"/>
              <w:rPr>
                <w:rFonts w:ascii="GHEA Grapalat" w:hAnsi="GHEA Grapalat"/>
                <w:sz w:val="16"/>
                <w:szCs w:val="16"/>
              </w:rPr>
            </w:pPr>
          </w:p>
        </w:tc>
        <w:tc>
          <w:tcPr>
            <w:tcW w:w="850" w:type="dxa"/>
            <w:vMerge/>
            <w:vAlign w:val="center"/>
          </w:tcPr>
          <w:p w14:paraId="1A5DBCF3" w14:textId="77777777" w:rsidR="00071D1C" w:rsidRPr="00B138F3" w:rsidRDefault="00071D1C" w:rsidP="00B46D58">
            <w:pPr>
              <w:widowControl w:val="0"/>
              <w:jc w:val="center"/>
              <w:rPr>
                <w:rFonts w:ascii="GHEA Grapalat" w:hAnsi="GHEA Grapalat"/>
                <w:sz w:val="16"/>
                <w:szCs w:val="16"/>
              </w:rPr>
            </w:pPr>
          </w:p>
        </w:tc>
        <w:tc>
          <w:tcPr>
            <w:tcW w:w="709" w:type="dxa"/>
            <w:vAlign w:val="center"/>
          </w:tcPr>
          <w:p w14:paraId="19267A8A"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14:paraId="7437C5D0"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14:paraId="1AACB9EC"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33"/>
              <w:t>***</w:t>
            </w:r>
          </w:p>
        </w:tc>
      </w:tr>
      <w:tr w:rsidR="002C77B7" w:rsidRPr="00B138F3" w14:paraId="6933902C" w14:textId="77777777" w:rsidTr="00C14320">
        <w:trPr>
          <w:trHeight w:val="246"/>
          <w:jc w:val="center"/>
        </w:trPr>
        <w:tc>
          <w:tcPr>
            <w:tcW w:w="1242" w:type="dxa"/>
            <w:vAlign w:val="center"/>
          </w:tcPr>
          <w:p w14:paraId="1A9C9ECB" w14:textId="77777777" w:rsidR="002C77B7" w:rsidRPr="00DD2F5B" w:rsidRDefault="002C77B7" w:rsidP="002C77B7">
            <w:pPr>
              <w:widowControl w:val="0"/>
              <w:jc w:val="center"/>
              <w:rPr>
                <w:rFonts w:ascii="GHEA Grapalat" w:hAnsi="GHEA Grapalat"/>
                <w:sz w:val="16"/>
                <w:szCs w:val="16"/>
                <w:lang w:val="hy-AM"/>
              </w:rPr>
            </w:pPr>
            <w:r>
              <w:rPr>
                <w:rFonts w:ascii="GHEA Grapalat" w:hAnsi="GHEA Grapalat"/>
                <w:sz w:val="16"/>
                <w:szCs w:val="16"/>
                <w:lang w:val="hy-AM"/>
              </w:rPr>
              <w:t>1</w:t>
            </w:r>
          </w:p>
        </w:tc>
        <w:tc>
          <w:tcPr>
            <w:tcW w:w="2715" w:type="dxa"/>
            <w:vAlign w:val="center"/>
          </w:tcPr>
          <w:p w14:paraId="05848D9E" w14:textId="17EFCCA9" w:rsidR="002C77B7" w:rsidRPr="00B3789B" w:rsidRDefault="002C77B7" w:rsidP="002C77B7">
            <w:pPr>
              <w:jc w:val="center"/>
              <w:rPr>
                <w:rFonts w:ascii="GHEA Grapalat" w:hAnsi="GHEA Grapalat"/>
                <w:sz w:val="20"/>
                <w:szCs w:val="20"/>
              </w:rPr>
            </w:pPr>
            <w:r>
              <w:rPr>
                <w:rFonts w:ascii="GHEA Grapalat" w:hAnsi="GHEA Grapalat" w:cs="Calibri"/>
                <w:color w:val="000000"/>
                <w:sz w:val="20"/>
                <w:szCs w:val="20"/>
              </w:rPr>
              <w:t>15872400</w:t>
            </w:r>
          </w:p>
        </w:tc>
        <w:tc>
          <w:tcPr>
            <w:tcW w:w="1559" w:type="dxa"/>
            <w:vAlign w:val="center"/>
          </w:tcPr>
          <w:p w14:paraId="49399EE5" w14:textId="077166CC" w:rsidR="002C77B7" w:rsidRPr="004030EC" w:rsidRDefault="002C77B7" w:rsidP="002C77B7">
            <w:pPr>
              <w:jc w:val="center"/>
              <w:rPr>
                <w:rFonts w:ascii="GHEA Grapalat" w:hAnsi="GHEA Grapalat"/>
                <w:sz w:val="20"/>
                <w:szCs w:val="20"/>
              </w:rPr>
            </w:pPr>
            <w:r w:rsidRPr="00D97E24">
              <w:t>Соль</w:t>
            </w:r>
          </w:p>
        </w:tc>
        <w:tc>
          <w:tcPr>
            <w:tcW w:w="1187" w:type="dxa"/>
          </w:tcPr>
          <w:p w14:paraId="42918F62" w14:textId="2667A00D" w:rsidR="002C77B7" w:rsidRPr="00A71D81" w:rsidRDefault="002C77B7" w:rsidP="002C77B7">
            <w:pPr>
              <w:jc w:val="center"/>
              <w:rPr>
                <w:rFonts w:ascii="GHEA Grapalat" w:hAnsi="GHEA Grapalat"/>
                <w:sz w:val="20"/>
              </w:rPr>
            </w:pPr>
          </w:p>
        </w:tc>
        <w:tc>
          <w:tcPr>
            <w:tcW w:w="2205" w:type="dxa"/>
          </w:tcPr>
          <w:p w14:paraId="6536746C" w14:textId="0AABDCF4" w:rsidR="002C77B7" w:rsidRPr="00A71D81" w:rsidRDefault="002C77B7" w:rsidP="002C77B7">
            <w:pPr>
              <w:jc w:val="center"/>
              <w:rPr>
                <w:rFonts w:ascii="GHEA Grapalat" w:hAnsi="GHEA Grapalat"/>
                <w:sz w:val="20"/>
              </w:rPr>
            </w:pPr>
            <w:r w:rsidRPr="008E32BE">
              <w:rPr>
                <w:rFonts w:ascii="GHEA Grapalat" w:hAnsi="GHEA Grapalat"/>
                <w:sz w:val="20"/>
              </w:rPr>
              <w:t>Соль пищевая: высший сорт, йодированная АСТ 239-2005, белый цвет, кристаллический сыпучий материал, наличие посторонних механических примесей не допускается, массовая доля влаги не более 0,1% для соли экстра и не более 0,7% для высшего сорта, упаковка: заводская, масса: 1 килограмм.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w:t>
            </w:r>
          </w:p>
        </w:tc>
        <w:tc>
          <w:tcPr>
            <w:tcW w:w="1085" w:type="dxa"/>
            <w:vAlign w:val="center"/>
          </w:tcPr>
          <w:p w14:paraId="751D3A8F" w14:textId="77777777" w:rsidR="002C77B7" w:rsidRPr="00804DC8" w:rsidRDefault="002C77B7" w:rsidP="002C77B7">
            <w:pPr>
              <w:jc w:val="center"/>
              <w:rPr>
                <w:rFonts w:ascii="GHEA Grapalat" w:hAnsi="GHEA Grapalat"/>
                <w:sz w:val="20"/>
                <w:szCs w:val="20"/>
              </w:rPr>
            </w:pPr>
            <w:r>
              <w:rPr>
                <w:rFonts w:ascii="GHEA Grapalat" w:hAnsi="GHEA Grapalat" w:cs="Arial"/>
                <w:sz w:val="20"/>
                <w:szCs w:val="20"/>
              </w:rPr>
              <w:t>кг</w:t>
            </w:r>
          </w:p>
        </w:tc>
        <w:tc>
          <w:tcPr>
            <w:tcW w:w="1559" w:type="dxa"/>
            <w:vAlign w:val="center"/>
          </w:tcPr>
          <w:p w14:paraId="7D5C6C4B" w14:textId="77777777" w:rsidR="002C77B7" w:rsidRPr="006853F7" w:rsidRDefault="002C77B7" w:rsidP="002C77B7">
            <w:pPr>
              <w:jc w:val="center"/>
              <w:rPr>
                <w:rFonts w:ascii="GHEA Grapalat" w:hAnsi="GHEA Grapalat"/>
                <w:sz w:val="20"/>
                <w:szCs w:val="20"/>
              </w:rPr>
            </w:pPr>
          </w:p>
        </w:tc>
        <w:tc>
          <w:tcPr>
            <w:tcW w:w="1134" w:type="dxa"/>
            <w:vAlign w:val="center"/>
          </w:tcPr>
          <w:p w14:paraId="5DB36C42" w14:textId="77777777" w:rsidR="002C77B7" w:rsidRPr="006853F7" w:rsidRDefault="002C77B7" w:rsidP="002C77B7">
            <w:pPr>
              <w:jc w:val="center"/>
              <w:rPr>
                <w:rFonts w:ascii="GHEA Grapalat" w:hAnsi="GHEA Grapalat"/>
                <w:sz w:val="20"/>
                <w:szCs w:val="20"/>
              </w:rPr>
            </w:pPr>
          </w:p>
        </w:tc>
        <w:tc>
          <w:tcPr>
            <w:tcW w:w="850" w:type="dxa"/>
            <w:vAlign w:val="center"/>
          </w:tcPr>
          <w:p w14:paraId="474D1949" w14:textId="0C6E12E0" w:rsidR="002C77B7" w:rsidRPr="00F870C3" w:rsidRDefault="002C77B7" w:rsidP="002C77B7">
            <w:pPr>
              <w:jc w:val="center"/>
              <w:rPr>
                <w:rFonts w:ascii="GHEA Grapalat" w:hAnsi="GHEA Grapalat"/>
                <w:sz w:val="20"/>
                <w:szCs w:val="20"/>
              </w:rPr>
            </w:pPr>
            <w:r>
              <w:rPr>
                <w:rFonts w:ascii="GHEA Grapalat" w:hAnsi="GHEA Grapalat" w:cs="Calibri"/>
                <w:color w:val="000000"/>
                <w:sz w:val="20"/>
                <w:szCs w:val="20"/>
              </w:rPr>
              <w:t>11</w:t>
            </w:r>
          </w:p>
        </w:tc>
        <w:tc>
          <w:tcPr>
            <w:tcW w:w="709" w:type="dxa"/>
            <w:vAlign w:val="center"/>
          </w:tcPr>
          <w:p w14:paraId="73CFE247" w14:textId="35F72593" w:rsidR="002C77B7" w:rsidRDefault="002C77B7" w:rsidP="002C77B7">
            <w:pPr>
              <w:jc w:val="center"/>
            </w:pPr>
            <w:r>
              <w:rPr>
                <w:rFonts w:ascii="GHEA Grapalat" w:hAnsi="GHEA Grapalat" w:cs="Arial"/>
                <w:color w:val="222222"/>
                <w:sz w:val="18"/>
                <w:szCs w:val="18"/>
                <w:shd w:val="clear" w:color="auto" w:fill="FFFFFF"/>
                <w:lang w:val="hy-AM"/>
              </w:rPr>
              <w:t>С. Аревик, 1-я ул. 4 квартал</w:t>
            </w:r>
          </w:p>
        </w:tc>
        <w:tc>
          <w:tcPr>
            <w:tcW w:w="1158" w:type="dxa"/>
            <w:vAlign w:val="center"/>
          </w:tcPr>
          <w:p w14:paraId="0928B90E" w14:textId="77777777" w:rsidR="002C77B7" w:rsidRPr="00E21EA7" w:rsidRDefault="002C77B7" w:rsidP="002C77B7">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tcPr>
          <w:p w14:paraId="7A4FF9EA" w14:textId="042A55C3" w:rsidR="002C77B7" w:rsidRPr="002C77B7" w:rsidRDefault="002C77B7" w:rsidP="002C77B7">
            <w:pPr>
              <w:jc w:val="center"/>
              <w:rPr>
                <w:rFonts w:ascii="GHEA Grapalat" w:hAnsi="GHEA Grapalat"/>
                <w:sz w:val="20"/>
                <w:szCs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2C77B7" w:rsidRPr="00B138F3" w14:paraId="6291E34E" w14:textId="77777777" w:rsidTr="00C14320">
        <w:trPr>
          <w:trHeight w:val="246"/>
          <w:jc w:val="center"/>
        </w:trPr>
        <w:tc>
          <w:tcPr>
            <w:tcW w:w="1242" w:type="dxa"/>
            <w:vAlign w:val="center"/>
          </w:tcPr>
          <w:p w14:paraId="7A2EE616" w14:textId="77777777" w:rsidR="002C77B7" w:rsidRPr="00DD2F5B" w:rsidRDefault="002C77B7" w:rsidP="002C77B7">
            <w:pPr>
              <w:widowControl w:val="0"/>
              <w:jc w:val="center"/>
              <w:rPr>
                <w:rFonts w:ascii="GHEA Grapalat" w:hAnsi="GHEA Grapalat"/>
                <w:sz w:val="16"/>
                <w:szCs w:val="16"/>
                <w:lang w:val="hy-AM"/>
              </w:rPr>
            </w:pPr>
            <w:r>
              <w:rPr>
                <w:rFonts w:ascii="GHEA Grapalat" w:hAnsi="GHEA Grapalat"/>
                <w:sz w:val="16"/>
                <w:szCs w:val="16"/>
                <w:lang w:val="hy-AM"/>
              </w:rPr>
              <w:t>2</w:t>
            </w:r>
          </w:p>
        </w:tc>
        <w:tc>
          <w:tcPr>
            <w:tcW w:w="2715" w:type="dxa"/>
            <w:vAlign w:val="center"/>
          </w:tcPr>
          <w:p w14:paraId="743DCEBA" w14:textId="28F5F1F5" w:rsidR="002C77B7" w:rsidRPr="00B3789B" w:rsidRDefault="002C77B7" w:rsidP="002C77B7">
            <w:pPr>
              <w:jc w:val="center"/>
              <w:rPr>
                <w:rFonts w:ascii="GHEA Grapalat" w:hAnsi="GHEA Grapalat"/>
                <w:sz w:val="20"/>
                <w:szCs w:val="20"/>
              </w:rPr>
            </w:pPr>
            <w:r>
              <w:rPr>
                <w:rFonts w:ascii="GHEA Grapalat" w:hAnsi="GHEA Grapalat" w:cs="Calibri"/>
                <w:color w:val="000000"/>
                <w:sz w:val="20"/>
                <w:szCs w:val="20"/>
              </w:rPr>
              <w:t>15421100</w:t>
            </w:r>
          </w:p>
        </w:tc>
        <w:tc>
          <w:tcPr>
            <w:tcW w:w="1559" w:type="dxa"/>
            <w:vAlign w:val="center"/>
          </w:tcPr>
          <w:p w14:paraId="0230B5C7" w14:textId="24815682" w:rsidR="002C77B7" w:rsidRPr="004030EC" w:rsidRDefault="002C77B7" w:rsidP="002C77B7">
            <w:pPr>
              <w:jc w:val="center"/>
              <w:rPr>
                <w:rFonts w:ascii="GHEA Grapalat" w:hAnsi="GHEA Grapalat"/>
                <w:sz w:val="20"/>
                <w:szCs w:val="20"/>
              </w:rPr>
            </w:pPr>
            <w:r w:rsidRPr="00D97E24">
              <w:t>Масло подсолнечное рафинированное (фильтрованное)</w:t>
            </w:r>
          </w:p>
        </w:tc>
        <w:tc>
          <w:tcPr>
            <w:tcW w:w="1187" w:type="dxa"/>
          </w:tcPr>
          <w:p w14:paraId="21BA3EAE" w14:textId="7073D8DA" w:rsidR="002C77B7" w:rsidRPr="00A71D81" w:rsidRDefault="002C77B7" w:rsidP="002C77B7">
            <w:pPr>
              <w:jc w:val="center"/>
              <w:rPr>
                <w:rFonts w:ascii="GHEA Grapalat" w:hAnsi="GHEA Grapalat"/>
                <w:sz w:val="20"/>
              </w:rPr>
            </w:pPr>
          </w:p>
        </w:tc>
        <w:tc>
          <w:tcPr>
            <w:tcW w:w="2205" w:type="dxa"/>
          </w:tcPr>
          <w:p w14:paraId="01035336" w14:textId="7E482506" w:rsidR="002C77B7" w:rsidRPr="00804DC8" w:rsidRDefault="002C77B7" w:rsidP="002C77B7">
            <w:pPr>
              <w:jc w:val="center"/>
              <w:rPr>
                <w:rFonts w:ascii="GHEA Grapalat" w:hAnsi="GHEA Grapalat"/>
                <w:sz w:val="20"/>
                <w:lang w:val="hy-AM"/>
              </w:rPr>
            </w:pPr>
            <w:r w:rsidRPr="008E32BE">
              <w:rPr>
                <w:rFonts w:ascii="GHEA Grapalat" w:hAnsi="GHEA Grapalat"/>
                <w:sz w:val="20"/>
              </w:rPr>
              <w:t>ГОСТ 1129-2013, Масло подсолнечное, полученное путем экстракции и прессования семян подсолнечника, высшего качества, рафинированное, дезодорированное. Остаточный срок годности не менее 80%. Безопасность согласно гигиеническим нормативам N 2-III-4.9-01-2010, требования безопасности, маркировки и упаковки согласно статье 9 Закона Республики Армения «О безопасности пищевых продуктов».</w:t>
            </w:r>
          </w:p>
        </w:tc>
        <w:tc>
          <w:tcPr>
            <w:tcW w:w="1085" w:type="dxa"/>
            <w:vAlign w:val="center"/>
          </w:tcPr>
          <w:p w14:paraId="779BF95C" w14:textId="77777777" w:rsidR="002C77B7" w:rsidRPr="00804DC8" w:rsidRDefault="002C77B7" w:rsidP="002C77B7">
            <w:pPr>
              <w:jc w:val="center"/>
              <w:rPr>
                <w:rFonts w:ascii="GHEA Grapalat" w:hAnsi="GHEA Grapalat"/>
                <w:sz w:val="20"/>
                <w:szCs w:val="20"/>
                <w:lang w:val="hy-AM"/>
              </w:rPr>
            </w:pPr>
            <w:r>
              <w:rPr>
                <w:rFonts w:ascii="GHEA Grapalat" w:hAnsi="GHEA Grapalat" w:cs="Arial"/>
                <w:sz w:val="20"/>
                <w:szCs w:val="20"/>
              </w:rPr>
              <w:t>литр</w:t>
            </w:r>
          </w:p>
        </w:tc>
        <w:tc>
          <w:tcPr>
            <w:tcW w:w="1559" w:type="dxa"/>
            <w:vAlign w:val="center"/>
          </w:tcPr>
          <w:p w14:paraId="35BA27D9" w14:textId="77777777" w:rsidR="002C77B7" w:rsidRPr="006853F7" w:rsidRDefault="002C77B7" w:rsidP="002C77B7">
            <w:pPr>
              <w:jc w:val="center"/>
              <w:rPr>
                <w:rFonts w:ascii="GHEA Grapalat" w:hAnsi="GHEA Grapalat"/>
                <w:sz w:val="20"/>
                <w:szCs w:val="20"/>
                <w:lang w:val="hy-AM"/>
              </w:rPr>
            </w:pPr>
          </w:p>
        </w:tc>
        <w:tc>
          <w:tcPr>
            <w:tcW w:w="1134" w:type="dxa"/>
            <w:vAlign w:val="center"/>
          </w:tcPr>
          <w:p w14:paraId="419784BA" w14:textId="77777777" w:rsidR="002C77B7" w:rsidRPr="006853F7" w:rsidRDefault="002C77B7" w:rsidP="002C77B7">
            <w:pPr>
              <w:jc w:val="center"/>
              <w:rPr>
                <w:rFonts w:ascii="GHEA Grapalat" w:hAnsi="GHEA Grapalat"/>
                <w:sz w:val="20"/>
                <w:szCs w:val="20"/>
                <w:lang w:val="hy-AM"/>
              </w:rPr>
            </w:pPr>
          </w:p>
        </w:tc>
        <w:tc>
          <w:tcPr>
            <w:tcW w:w="850" w:type="dxa"/>
            <w:vAlign w:val="center"/>
          </w:tcPr>
          <w:p w14:paraId="6CCBA5B0" w14:textId="4F5115C5" w:rsidR="002C77B7" w:rsidRPr="00F870C3" w:rsidRDefault="002C77B7" w:rsidP="002C77B7">
            <w:pPr>
              <w:jc w:val="center"/>
              <w:rPr>
                <w:rFonts w:ascii="GHEA Grapalat" w:hAnsi="GHEA Grapalat"/>
                <w:sz w:val="20"/>
                <w:szCs w:val="20"/>
                <w:lang w:val="hy-AM"/>
              </w:rPr>
            </w:pPr>
            <w:r>
              <w:rPr>
                <w:rFonts w:ascii="GHEA Grapalat" w:hAnsi="GHEA Grapalat" w:cs="Calibri"/>
                <w:color w:val="000000"/>
                <w:sz w:val="20"/>
                <w:szCs w:val="20"/>
              </w:rPr>
              <w:t>63</w:t>
            </w:r>
          </w:p>
        </w:tc>
        <w:tc>
          <w:tcPr>
            <w:tcW w:w="709" w:type="dxa"/>
            <w:vAlign w:val="center"/>
          </w:tcPr>
          <w:p w14:paraId="5BA05423" w14:textId="13E9AD2F" w:rsidR="002C77B7" w:rsidRDefault="002C77B7" w:rsidP="002C77B7">
            <w:pPr>
              <w:jc w:val="center"/>
            </w:pPr>
            <w:r>
              <w:rPr>
                <w:rFonts w:ascii="GHEA Grapalat" w:hAnsi="GHEA Grapalat" w:cs="Arial"/>
                <w:color w:val="222222"/>
                <w:sz w:val="18"/>
                <w:szCs w:val="18"/>
                <w:shd w:val="clear" w:color="auto" w:fill="FFFFFF"/>
                <w:lang w:val="hy-AM"/>
              </w:rPr>
              <w:t>С. Аревик, 1-я ул. 4 квартал</w:t>
            </w:r>
          </w:p>
        </w:tc>
        <w:tc>
          <w:tcPr>
            <w:tcW w:w="1158" w:type="dxa"/>
            <w:vAlign w:val="center"/>
          </w:tcPr>
          <w:p w14:paraId="30C89EA7" w14:textId="77777777" w:rsidR="002C77B7" w:rsidRPr="00E21EA7" w:rsidRDefault="002C77B7" w:rsidP="002C77B7">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tcPr>
          <w:p w14:paraId="1B7B41A4" w14:textId="24002699" w:rsidR="002C77B7" w:rsidRPr="002C77B7" w:rsidRDefault="002C77B7" w:rsidP="002C77B7">
            <w:pPr>
              <w:jc w:val="center"/>
              <w:rPr>
                <w:rFonts w:ascii="GHEA Grapalat" w:hAnsi="GHEA Grapalat"/>
                <w:sz w:val="20"/>
                <w:szCs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2C77B7" w:rsidRPr="00B138F3" w14:paraId="7614FE9E" w14:textId="77777777" w:rsidTr="00C14320">
        <w:trPr>
          <w:trHeight w:val="246"/>
          <w:jc w:val="center"/>
        </w:trPr>
        <w:tc>
          <w:tcPr>
            <w:tcW w:w="1242" w:type="dxa"/>
            <w:vAlign w:val="center"/>
          </w:tcPr>
          <w:p w14:paraId="11CA000E" w14:textId="77777777" w:rsidR="002C77B7" w:rsidRPr="00DD2F5B" w:rsidRDefault="002C77B7" w:rsidP="002C77B7">
            <w:pPr>
              <w:widowControl w:val="0"/>
              <w:jc w:val="center"/>
              <w:rPr>
                <w:rFonts w:ascii="GHEA Grapalat" w:hAnsi="GHEA Grapalat"/>
                <w:sz w:val="16"/>
                <w:szCs w:val="16"/>
                <w:lang w:val="hy-AM"/>
              </w:rPr>
            </w:pPr>
            <w:r>
              <w:rPr>
                <w:rFonts w:ascii="GHEA Grapalat" w:hAnsi="GHEA Grapalat"/>
                <w:sz w:val="16"/>
                <w:szCs w:val="16"/>
                <w:lang w:val="hy-AM"/>
              </w:rPr>
              <w:t>3</w:t>
            </w:r>
          </w:p>
        </w:tc>
        <w:tc>
          <w:tcPr>
            <w:tcW w:w="2715" w:type="dxa"/>
            <w:vAlign w:val="center"/>
          </w:tcPr>
          <w:p w14:paraId="0D70CEF6" w14:textId="5F991B8A" w:rsidR="002C77B7" w:rsidRPr="00B3789B" w:rsidRDefault="002C77B7" w:rsidP="002C77B7">
            <w:pPr>
              <w:jc w:val="center"/>
              <w:rPr>
                <w:rFonts w:ascii="GHEA Grapalat" w:hAnsi="GHEA Grapalat"/>
                <w:sz w:val="20"/>
                <w:szCs w:val="20"/>
              </w:rPr>
            </w:pPr>
            <w:r>
              <w:rPr>
                <w:rFonts w:ascii="GHEA Grapalat" w:hAnsi="GHEA Grapalat" w:cs="Calibri"/>
                <w:color w:val="000000"/>
                <w:sz w:val="20"/>
                <w:szCs w:val="20"/>
              </w:rPr>
              <w:t>15614300</w:t>
            </w:r>
          </w:p>
        </w:tc>
        <w:tc>
          <w:tcPr>
            <w:tcW w:w="1559" w:type="dxa"/>
            <w:vAlign w:val="center"/>
          </w:tcPr>
          <w:p w14:paraId="3BC07DD9" w14:textId="10E08E20" w:rsidR="002C77B7" w:rsidRPr="004030EC" w:rsidRDefault="002C77B7" w:rsidP="002C77B7">
            <w:pPr>
              <w:jc w:val="center"/>
              <w:rPr>
                <w:rFonts w:ascii="GHEA Grapalat" w:hAnsi="GHEA Grapalat"/>
                <w:sz w:val="20"/>
                <w:szCs w:val="20"/>
              </w:rPr>
            </w:pPr>
            <w:r w:rsidRPr="00D97E24">
              <w:t>Рис</w:t>
            </w:r>
          </w:p>
        </w:tc>
        <w:tc>
          <w:tcPr>
            <w:tcW w:w="1187" w:type="dxa"/>
          </w:tcPr>
          <w:p w14:paraId="62A8B670" w14:textId="27532400" w:rsidR="002C77B7" w:rsidRPr="00A71D81" w:rsidRDefault="002C77B7" w:rsidP="002C77B7">
            <w:pPr>
              <w:jc w:val="center"/>
              <w:rPr>
                <w:rFonts w:ascii="GHEA Grapalat" w:hAnsi="GHEA Grapalat"/>
                <w:sz w:val="20"/>
              </w:rPr>
            </w:pPr>
          </w:p>
        </w:tc>
        <w:tc>
          <w:tcPr>
            <w:tcW w:w="2205" w:type="dxa"/>
          </w:tcPr>
          <w:p w14:paraId="7D6BC0E6" w14:textId="30C153B6" w:rsidR="002C77B7" w:rsidRPr="00804DC8" w:rsidRDefault="002C77B7" w:rsidP="002C77B7">
            <w:pPr>
              <w:jc w:val="center"/>
              <w:rPr>
                <w:rFonts w:ascii="GHEA Grapalat" w:hAnsi="GHEA Grapalat"/>
                <w:sz w:val="20"/>
                <w:lang w:val="hy-AM"/>
              </w:rPr>
            </w:pPr>
            <w:r w:rsidRPr="008E32BE">
              <w:rPr>
                <w:rFonts w:ascii="GHEA Grapalat" w:hAnsi="GHEA Grapalat"/>
                <w:sz w:val="20"/>
              </w:rPr>
              <w:t xml:space="preserve">Рис шлифованный высшего или высшего сорта, </w:t>
            </w:r>
            <w:proofErr w:type="spellStart"/>
            <w:r w:rsidRPr="008E32BE">
              <w:rPr>
                <w:rFonts w:ascii="GHEA Grapalat" w:hAnsi="GHEA Grapalat"/>
                <w:sz w:val="20"/>
              </w:rPr>
              <w:t>непропаренный</w:t>
            </w:r>
            <w:proofErr w:type="spellEnd"/>
            <w:r w:rsidRPr="008E32BE">
              <w:rPr>
                <w:rFonts w:ascii="GHEA Grapalat" w:hAnsi="GHEA Grapalat"/>
                <w:sz w:val="20"/>
              </w:rPr>
              <w:t>, белый, крупный, длиннозерный, влажностью не более 15%. Остаточный срок годности на момент поставки не менее 80%,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и Таможенного кодекса N 021/2011 и 022/2011.</w:t>
            </w:r>
          </w:p>
        </w:tc>
        <w:tc>
          <w:tcPr>
            <w:tcW w:w="1085" w:type="dxa"/>
            <w:vAlign w:val="center"/>
          </w:tcPr>
          <w:p w14:paraId="29D42C12" w14:textId="77777777" w:rsidR="002C77B7" w:rsidRPr="00804DC8" w:rsidRDefault="002C77B7" w:rsidP="002C77B7">
            <w:pPr>
              <w:jc w:val="center"/>
              <w:rPr>
                <w:rFonts w:ascii="GHEA Grapalat" w:hAnsi="GHEA Grapalat"/>
                <w:sz w:val="20"/>
                <w:szCs w:val="20"/>
                <w:lang w:val="hy-AM"/>
              </w:rPr>
            </w:pPr>
            <w:r>
              <w:rPr>
                <w:rFonts w:ascii="GHEA Grapalat" w:hAnsi="GHEA Grapalat" w:cs="Arial"/>
                <w:sz w:val="20"/>
                <w:szCs w:val="20"/>
              </w:rPr>
              <w:t>кг</w:t>
            </w:r>
          </w:p>
        </w:tc>
        <w:tc>
          <w:tcPr>
            <w:tcW w:w="1559" w:type="dxa"/>
            <w:vAlign w:val="center"/>
          </w:tcPr>
          <w:p w14:paraId="4BAB7366" w14:textId="77777777" w:rsidR="002C77B7" w:rsidRPr="006853F7" w:rsidRDefault="002C77B7" w:rsidP="002C77B7">
            <w:pPr>
              <w:jc w:val="center"/>
              <w:rPr>
                <w:rFonts w:ascii="GHEA Grapalat" w:hAnsi="GHEA Grapalat"/>
                <w:sz w:val="20"/>
                <w:szCs w:val="20"/>
                <w:lang w:val="hy-AM"/>
              </w:rPr>
            </w:pPr>
          </w:p>
        </w:tc>
        <w:tc>
          <w:tcPr>
            <w:tcW w:w="1134" w:type="dxa"/>
            <w:vAlign w:val="center"/>
          </w:tcPr>
          <w:p w14:paraId="0B76E720" w14:textId="77777777" w:rsidR="002C77B7" w:rsidRPr="006853F7" w:rsidRDefault="002C77B7" w:rsidP="002C77B7">
            <w:pPr>
              <w:jc w:val="center"/>
              <w:rPr>
                <w:rFonts w:ascii="GHEA Grapalat" w:hAnsi="GHEA Grapalat"/>
                <w:sz w:val="20"/>
                <w:szCs w:val="20"/>
                <w:lang w:val="hy-AM"/>
              </w:rPr>
            </w:pPr>
          </w:p>
        </w:tc>
        <w:tc>
          <w:tcPr>
            <w:tcW w:w="850" w:type="dxa"/>
            <w:vAlign w:val="center"/>
          </w:tcPr>
          <w:p w14:paraId="6B8D6CA5" w14:textId="10BCF35B" w:rsidR="002C77B7" w:rsidRPr="00F870C3" w:rsidRDefault="002C77B7" w:rsidP="002C77B7">
            <w:pPr>
              <w:jc w:val="center"/>
              <w:rPr>
                <w:rFonts w:ascii="GHEA Grapalat" w:hAnsi="GHEA Grapalat"/>
                <w:sz w:val="20"/>
                <w:szCs w:val="20"/>
                <w:lang w:val="hy-AM"/>
              </w:rPr>
            </w:pPr>
            <w:r>
              <w:rPr>
                <w:rFonts w:ascii="GHEA Grapalat" w:hAnsi="GHEA Grapalat" w:cs="Calibri"/>
                <w:color w:val="000000"/>
                <w:sz w:val="20"/>
                <w:szCs w:val="20"/>
              </w:rPr>
              <w:t>78</w:t>
            </w:r>
          </w:p>
        </w:tc>
        <w:tc>
          <w:tcPr>
            <w:tcW w:w="709" w:type="dxa"/>
            <w:vAlign w:val="center"/>
          </w:tcPr>
          <w:p w14:paraId="2B8DF4B9" w14:textId="187D5BDD" w:rsidR="002C77B7" w:rsidRDefault="002C77B7" w:rsidP="002C77B7">
            <w:pPr>
              <w:jc w:val="center"/>
            </w:pPr>
            <w:r>
              <w:rPr>
                <w:rFonts w:ascii="GHEA Grapalat" w:hAnsi="GHEA Grapalat" w:cs="Arial"/>
                <w:color w:val="222222"/>
                <w:sz w:val="18"/>
                <w:szCs w:val="18"/>
                <w:shd w:val="clear" w:color="auto" w:fill="FFFFFF"/>
                <w:lang w:val="hy-AM"/>
              </w:rPr>
              <w:t>С. Аревик, 1-я ул. 4 квартал</w:t>
            </w:r>
          </w:p>
        </w:tc>
        <w:tc>
          <w:tcPr>
            <w:tcW w:w="1158" w:type="dxa"/>
            <w:vAlign w:val="center"/>
          </w:tcPr>
          <w:p w14:paraId="7FF21D91" w14:textId="77777777" w:rsidR="002C77B7" w:rsidRPr="00E21EA7" w:rsidRDefault="002C77B7" w:rsidP="002C77B7">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tcPr>
          <w:p w14:paraId="06654502" w14:textId="7F6DB1F0" w:rsidR="002C77B7" w:rsidRPr="002C77B7" w:rsidRDefault="002C77B7" w:rsidP="002C77B7">
            <w:pPr>
              <w:jc w:val="center"/>
              <w:rPr>
                <w:rFonts w:ascii="GHEA Grapalat" w:hAnsi="GHEA Grapalat"/>
                <w:sz w:val="20"/>
                <w:szCs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2C77B7" w:rsidRPr="00B138F3" w14:paraId="7B8629E7" w14:textId="77777777" w:rsidTr="00C14320">
        <w:trPr>
          <w:trHeight w:val="246"/>
          <w:jc w:val="center"/>
        </w:trPr>
        <w:tc>
          <w:tcPr>
            <w:tcW w:w="1242" w:type="dxa"/>
            <w:vAlign w:val="center"/>
          </w:tcPr>
          <w:p w14:paraId="1E78E9A3" w14:textId="77777777" w:rsidR="002C77B7" w:rsidRPr="00DD2F5B" w:rsidRDefault="002C77B7" w:rsidP="002C77B7">
            <w:pPr>
              <w:widowControl w:val="0"/>
              <w:jc w:val="center"/>
              <w:rPr>
                <w:rFonts w:ascii="GHEA Grapalat" w:hAnsi="GHEA Grapalat"/>
                <w:sz w:val="16"/>
                <w:szCs w:val="16"/>
                <w:lang w:val="hy-AM"/>
              </w:rPr>
            </w:pPr>
            <w:r>
              <w:rPr>
                <w:rFonts w:ascii="GHEA Grapalat" w:hAnsi="GHEA Grapalat"/>
                <w:sz w:val="16"/>
                <w:szCs w:val="16"/>
                <w:lang w:val="hy-AM"/>
              </w:rPr>
              <w:t>4</w:t>
            </w:r>
          </w:p>
        </w:tc>
        <w:tc>
          <w:tcPr>
            <w:tcW w:w="2715" w:type="dxa"/>
            <w:vAlign w:val="center"/>
          </w:tcPr>
          <w:p w14:paraId="1FA7DDF8" w14:textId="30CB3AE2" w:rsidR="002C77B7" w:rsidRPr="00B3789B" w:rsidRDefault="002C77B7" w:rsidP="002C77B7">
            <w:pPr>
              <w:jc w:val="center"/>
              <w:rPr>
                <w:rFonts w:ascii="GHEA Grapalat" w:hAnsi="GHEA Grapalat"/>
                <w:sz w:val="20"/>
                <w:szCs w:val="20"/>
              </w:rPr>
            </w:pPr>
            <w:r>
              <w:rPr>
                <w:rFonts w:ascii="GHEA Grapalat" w:hAnsi="GHEA Grapalat" w:cs="Calibri"/>
                <w:color w:val="000000"/>
                <w:sz w:val="20"/>
                <w:szCs w:val="20"/>
              </w:rPr>
              <w:t>3221110</w:t>
            </w:r>
          </w:p>
        </w:tc>
        <w:tc>
          <w:tcPr>
            <w:tcW w:w="1559" w:type="dxa"/>
            <w:vAlign w:val="center"/>
          </w:tcPr>
          <w:p w14:paraId="05FB3F13" w14:textId="11B90D63" w:rsidR="002C77B7" w:rsidRPr="004030EC" w:rsidRDefault="002C77B7" w:rsidP="002C77B7">
            <w:pPr>
              <w:jc w:val="center"/>
              <w:rPr>
                <w:rFonts w:ascii="GHEA Grapalat" w:hAnsi="GHEA Grapalat"/>
                <w:sz w:val="20"/>
                <w:szCs w:val="20"/>
              </w:rPr>
            </w:pPr>
            <w:r w:rsidRPr="00D97E24">
              <w:t>Морковь</w:t>
            </w:r>
          </w:p>
        </w:tc>
        <w:tc>
          <w:tcPr>
            <w:tcW w:w="1187" w:type="dxa"/>
          </w:tcPr>
          <w:p w14:paraId="12AF766D" w14:textId="3B98D0C4" w:rsidR="002C77B7" w:rsidRPr="00A71D81" w:rsidRDefault="002C77B7" w:rsidP="002C77B7">
            <w:pPr>
              <w:jc w:val="center"/>
              <w:rPr>
                <w:rFonts w:ascii="GHEA Grapalat" w:hAnsi="GHEA Grapalat"/>
                <w:sz w:val="20"/>
              </w:rPr>
            </w:pPr>
          </w:p>
        </w:tc>
        <w:tc>
          <w:tcPr>
            <w:tcW w:w="2205" w:type="dxa"/>
          </w:tcPr>
          <w:p w14:paraId="705EE1C0" w14:textId="03B542C4" w:rsidR="002C77B7" w:rsidRPr="00A71D81" w:rsidRDefault="002C77B7" w:rsidP="002C77B7">
            <w:pPr>
              <w:jc w:val="center"/>
              <w:rPr>
                <w:rFonts w:ascii="GHEA Grapalat" w:hAnsi="GHEA Grapalat"/>
                <w:sz w:val="20"/>
              </w:rPr>
            </w:pPr>
            <w:r w:rsidRPr="008E32BE">
              <w:rPr>
                <w:rFonts w:ascii="GHEA Grapalat" w:hAnsi="GHEA Grapalat"/>
                <w:sz w:val="20"/>
              </w:rPr>
              <w:t>ГОСТ 32284-2013, морковь столовая свежая обычных и высших сортов. Безопасность и маркировка в соответствии со статьей 9 Закона РА «О безопасности пищевых продуктов».</w:t>
            </w:r>
          </w:p>
        </w:tc>
        <w:tc>
          <w:tcPr>
            <w:tcW w:w="1085" w:type="dxa"/>
            <w:vAlign w:val="center"/>
          </w:tcPr>
          <w:p w14:paraId="03077EC3" w14:textId="77777777" w:rsidR="002C77B7" w:rsidRPr="00804DC8" w:rsidRDefault="002C77B7" w:rsidP="002C77B7">
            <w:pPr>
              <w:jc w:val="center"/>
              <w:rPr>
                <w:rFonts w:ascii="GHEA Grapalat" w:hAnsi="GHEA Grapalat"/>
                <w:sz w:val="20"/>
                <w:szCs w:val="20"/>
              </w:rPr>
            </w:pPr>
            <w:r>
              <w:rPr>
                <w:rFonts w:ascii="GHEA Grapalat" w:hAnsi="GHEA Grapalat" w:cs="Arial"/>
                <w:sz w:val="20"/>
                <w:szCs w:val="20"/>
              </w:rPr>
              <w:t>кг</w:t>
            </w:r>
          </w:p>
        </w:tc>
        <w:tc>
          <w:tcPr>
            <w:tcW w:w="1559" w:type="dxa"/>
            <w:vAlign w:val="center"/>
          </w:tcPr>
          <w:p w14:paraId="5196A3A1" w14:textId="77777777" w:rsidR="002C77B7" w:rsidRPr="006853F7" w:rsidRDefault="002C77B7" w:rsidP="002C77B7">
            <w:pPr>
              <w:jc w:val="center"/>
              <w:rPr>
                <w:rFonts w:ascii="GHEA Grapalat" w:hAnsi="GHEA Grapalat"/>
                <w:sz w:val="20"/>
                <w:szCs w:val="20"/>
              </w:rPr>
            </w:pPr>
          </w:p>
        </w:tc>
        <w:tc>
          <w:tcPr>
            <w:tcW w:w="1134" w:type="dxa"/>
            <w:vAlign w:val="center"/>
          </w:tcPr>
          <w:p w14:paraId="1B103873" w14:textId="77777777" w:rsidR="002C77B7" w:rsidRPr="006853F7" w:rsidRDefault="002C77B7" w:rsidP="002C77B7">
            <w:pPr>
              <w:jc w:val="center"/>
              <w:rPr>
                <w:rFonts w:ascii="GHEA Grapalat" w:hAnsi="GHEA Grapalat"/>
                <w:sz w:val="20"/>
                <w:szCs w:val="20"/>
              </w:rPr>
            </w:pPr>
          </w:p>
        </w:tc>
        <w:tc>
          <w:tcPr>
            <w:tcW w:w="850" w:type="dxa"/>
            <w:vAlign w:val="center"/>
          </w:tcPr>
          <w:p w14:paraId="58525FE7" w14:textId="4C806AB8" w:rsidR="002C77B7" w:rsidRPr="00F870C3" w:rsidRDefault="002C77B7" w:rsidP="002C77B7">
            <w:pPr>
              <w:jc w:val="center"/>
              <w:rPr>
                <w:rFonts w:ascii="GHEA Grapalat" w:hAnsi="GHEA Grapalat"/>
                <w:sz w:val="20"/>
                <w:szCs w:val="20"/>
              </w:rPr>
            </w:pPr>
            <w:r>
              <w:rPr>
                <w:rFonts w:ascii="GHEA Grapalat" w:hAnsi="GHEA Grapalat" w:cs="Calibri"/>
                <w:color w:val="000000"/>
                <w:sz w:val="20"/>
                <w:szCs w:val="20"/>
              </w:rPr>
              <w:t>48</w:t>
            </w:r>
          </w:p>
        </w:tc>
        <w:tc>
          <w:tcPr>
            <w:tcW w:w="709" w:type="dxa"/>
            <w:vAlign w:val="center"/>
          </w:tcPr>
          <w:p w14:paraId="6B360FBC" w14:textId="76D48374" w:rsidR="002C77B7" w:rsidRDefault="002C77B7" w:rsidP="002C77B7">
            <w:pPr>
              <w:jc w:val="center"/>
            </w:pPr>
            <w:r>
              <w:rPr>
                <w:rFonts w:ascii="GHEA Grapalat" w:hAnsi="GHEA Grapalat" w:cs="Arial"/>
                <w:color w:val="222222"/>
                <w:sz w:val="18"/>
                <w:szCs w:val="18"/>
                <w:shd w:val="clear" w:color="auto" w:fill="FFFFFF"/>
                <w:lang w:val="hy-AM"/>
              </w:rPr>
              <w:t>С. Аревик, 1-я ул. 4 квартал</w:t>
            </w:r>
          </w:p>
        </w:tc>
        <w:tc>
          <w:tcPr>
            <w:tcW w:w="1158" w:type="dxa"/>
            <w:vAlign w:val="center"/>
          </w:tcPr>
          <w:p w14:paraId="140691F1" w14:textId="77777777" w:rsidR="002C77B7" w:rsidRPr="00E21EA7" w:rsidRDefault="002C77B7" w:rsidP="002C77B7">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tcPr>
          <w:p w14:paraId="5B197ABA" w14:textId="5A22ADA4" w:rsidR="002C77B7" w:rsidRPr="002C77B7" w:rsidRDefault="002C77B7" w:rsidP="002C77B7">
            <w:pPr>
              <w:jc w:val="center"/>
              <w:rPr>
                <w:rFonts w:ascii="GHEA Grapalat" w:hAnsi="GHEA Grapalat"/>
                <w:sz w:val="20"/>
                <w:szCs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2C77B7" w:rsidRPr="00B138F3" w14:paraId="7CB329E1" w14:textId="77777777" w:rsidTr="00C14320">
        <w:trPr>
          <w:trHeight w:val="246"/>
          <w:jc w:val="center"/>
        </w:trPr>
        <w:tc>
          <w:tcPr>
            <w:tcW w:w="1242" w:type="dxa"/>
            <w:vAlign w:val="center"/>
          </w:tcPr>
          <w:p w14:paraId="6502782E" w14:textId="77777777" w:rsidR="002C77B7" w:rsidRPr="00DD2F5B" w:rsidRDefault="002C77B7" w:rsidP="002C77B7">
            <w:pPr>
              <w:widowControl w:val="0"/>
              <w:jc w:val="center"/>
              <w:rPr>
                <w:rFonts w:ascii="GHEA Grapalat" w:hAnsi="GHEA Grapalat"/>
                <w:sz w:val="16"/>
                <w:szCs w:val="16"/>
                <w:lang w:val="hy-AM"/>
              </w:rPr>
            </w:pPr>
            <w:r>
              <w:rPr>
                <w:rFonts w:ascii="GHEA Grapalat" w:hAnsi="GHEA Grapalat"/>
                <w:sz w:val="16"/>
                <w:szCs w:val="16"/>
                <w:lang w:val="hy-AM"/>
              </w:rPr>
              <w:t>5</w:t>
            </w:r>
          </w:p>
        </w:tc>
        <w:tc>
          <w:tcPr>
            <w:tcW w:w="2715" w:type="dxa"/>
            <w:vAlign w:val="center"/>
          </w:tcPr>
          <w:p w14:paraId="2AC960E4" w14:textId="0A00B0DD" w:rsidR="002C77B7" w:rsidRPr="00B3789B" w:rsidRDefault="002C77B7" w:rsidP="002C77B7">
            <w:pPr>
              <w:jc w:val="center"/>
              <w:rPr>
                <w:rFonts w:ascii="GHEA Grapalat" w:hAnsi="GHEA Grapalat"/>
                <w:sz w:val="20"/>
                <w:szCs w:val="20"/>
              </w:rPr>
            </w:pPr>
            <w:r>
              <w:rPr>
                <w:rFonts w:ascii="GHEA Grapalat" w:hAnsi="GHEA Grapalat" w:cs="Calibri"/>
                <w:color w:val="000000"/>
                <w:sz w:val="20"/>
                <w:szCs w:val="20"/>
              </w:rPr>
              <w:t>15331151</w:t>
            </w:r>
          </w:p>
        </w:tc>
        <w:tc>
          <w:tcPr>
            <w:tcW w:w="1559" w:type="dxa"/>
            <w:vAlign w:val="center"/>
          </w:tcPr>
          <w:p w14:paraId="0A96DF0D" w14:textId="03434571" w:rsidR="002C77B7" w:rsidRPr="004030EC" w:rsidRDefault="002C77B7" w:rsidP="002C77B7">
            <w:pPr>
              <w:jc w:val="center"/>
              <w:rPr>
                <w:rFonts w:ascii="GHEA Grapalat" w:hAnsi="GHEA Grapalat"/>
                <w:sz w:val="20"/>
                <w:szCs w:val="20"/>
              </w:rPr>
            </w:pPr>
            <w:r w:rsidRPr="00D97E24">
              <w:t>Фасоль целая</w:t>
            </w:r>
          </w:p>
        </w:tc>
        <w:tc>
          <w:tcPr>
            <w:tcW w:w="1187" w:type="dxa"/>
          </w:tcPr>
          <w:p w14:paraId="58F7AF7E" w14:textId="708DD4F4" w:rsidR="002C77B7" w:rsidRPr="00A71D81" w:rsidRDefault="002C77B7" w:rsidP="002C77B7">
            <w:pPr>
              <w:jc w:val="center"/>
              <w:rPr>
                <w:rFonts w:ascii="GHEA Grapalat" w:hAnsi="GHEA Grapalat"/>
                <w:sz w:val="20"/>
              </w:rPr>
            </w:pPr>
          </w:p>
        </w:tc>
        <w:tc>
          <w:tcPr>
            <w:tcW w:w="2205" w:type="dxa"/>
          </w:tcPr>
          <w:p w14:paraId="31145056" w14:textId="5BCEFDEB" w:rsidR="002C77B7" w:rsidRPr="00A71D81" w:rsidRDefault="002C77B7" w:rsidP="002C77B7">
            <w:pPr>
              <w:jc w:val="center"/>
              <w:rPr>
                <w:rFonts w:ascii="GHEA Grapalat" w:hAnsi="GHEA Grapalat"/>
                <w:sz w:val="20"/>
              </w:rPr>
            </w:pPr>
            <w:r w:rsidRPr="008E32BE">
              <w:rPr>
                <w:rFonts w:ascii="GHEA Grapalat" w:hAnsi="GHEA Grapalat"/>
                <w:sz w:val="20"/>
              </w:rPr>
              <w:t>ГОСТ 7758-2020, Фасоль пищевая, цветная, твердая, ярко окрашенная, сухая, влажностью не более 15%. Остаточный срок годности на момент поставки не менее 80%,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Таможенный кодекс N 021/2011 и 022/2011.</w:t>
            </w:r>
          </w:p>
        </w:tc>
        <w:tc>
          <w:tcPr>
            <w:tcW w:w="1085" w:type="dxa"/>
            <w:vAlign w:val="center"/>
          </w:tcPr>
          <w:p w14:paraId="735ACBBB" w14:textId="77777777" w:rsidR="002C77B7" w:rsidRPr="00804DC8" w:rsidRDefault="002C77B7" w:rsidP="002C77B7">
            <w:pPr>
              <w:jc w:val="center"/>
              <w:rPr>
                <w:rFonts w:ascii="GHEA Grapalat" w:hAnsi="GHEA Grapalat"/>
                <w:sz w:val="20"/>
                <w:szCs w:val="20"/>
              </w:rPr>
            </w:pPr>
            <w:r>
              <w:rPr>
                <w:rFonts w:ascii="GHEA Grapalat" w:hAnsi="GHEA Grapalat" w:cs="Arial"/>
                <w:sz w:val="20"/>
                <w:szCs w:val="20"/>
              </w:rPr>
              <w:t>кг</w:t>
            </w:r>
          </w:p>
        </w:tc>
        <w:tc>
          <w:tcPr>
            <w:tcW w:w="1559" w:type="dxa"/>
            <w:vAlign w:val="center"/>
          </w:tcPr>
          <w:p w14:paraId="7D46B2A0" w14:textId="77777777" w:rsidR="002C77B7" w:rsidRPr="006853F7" w:rsidRDefault="002C77B7" w:rsidP="002C77B7">
            <w:pPr>
              <w:jc w:val="center"/>
              <w:rPr>
                <w:rFonts w:ascii="GHEA Grapalat" w:hAnsi="GHEA Grapalat"/>
                <w:sz w:val="20"/>
                <w:szCs w:val="20"/>
              </w:rPr>
            </w:pPr>
          </w:p>
        </w:tc>
        <w:tc>
          <w:tcPr>
            <w:tcW w:w="1134" w:type="dxa"/>
            <w:vAlign w:val="center"/>
          </w:tcPr>
          <w:p w14:paraId="1C3FA155" w14:textId="77777777" w:rsidR="002C77B7" w:rsidRPr="006853F7" w:rsidRDefault="002C77B7" w:rsidP="002C77B7">
            <w:pPr>
              <w:jc w:val="center"/>
              <w:rPr>
                <w:rFonts w:ascii="GHEA Grapalat" w:hAnsi="GHEA Grapalat"/>
                <w:sz w:val="20"/>
                <w:szCs w:val="20"/>
              </w:rPr>
            </w:pPr>
          </w:p>
        </w:tc>
        <w:tc>
          <w:tcPr>
            <w:tcW w:w="850" w:type="dxa"/>
            <w:vAlign w:val="center"/>
          </w:tcPr>
          <w:p w14:paraId="501D016F" w14:textId="6D2A4A4C" w:rsidR="002C77B7" w:rsidRPr="00F870C3" w:rsidRDefault="002C77B7" w:rsidP="002C77B7">
            <w:pPr>
              <w:jc w:val="center"/>
              <w:rPr>
                <w:rFonts w:ascii="GHEA Grapalat" w:hAnsi="GHEA Grapalat"/>
                <w:sz w:val="20"/>
                <w:szCs w:val="20"/>
              </w:rPr>
            </w:pPr>
            <w:r>
              <w:rPr>
                <w:rFonts w:ascii="GHEA Grapalat" w:hAnsi="GHEA Grapalat" w:cs="Calibri"/>
                <w:color w:val="000000"/>
                <w:sz w:val="20"/>
                <w:szCs w:val="20"/>
              </w:rPr>
              <w:t>33</w:t>
            </w:r>
          </w:p>
        </w:tc>
        <w:tc>
          <w:tcPr>
            <w:tcW w:w="709" w:type="dxa"/>
            <w:vAlign w:val="center"/>
          </w:tcPr>
          <w:p w14:paraId="03CCEB13" w14:textId="63A694B8" w:rsidR="002C77B7" w:rsidRDefault="002C77B7" w:rsidP="002C77B7">
            <w:pPr>
              <w:jc w:val="center"/>
            </w:pPr>
            <w:r>
              <w:rPr>
                <w:rFonts w:ascii="GHEA Grapalat" w:hAnsi="GHEA Grapalat" w:cs="Arial"/>
                <w:color w:val="222222"/>
                <w:sz w:val="18"/>
                <w:szCs w:val="18"/>
                <w:shd w:val="clear" w:color="auto" w:fill="FFFFFF"/>
                <w:lang w:val="hy-AM"/>
              </w:rPr>
              <w:t>С. Аревик, 1-я ул. 4 квартал</w:t>
            </w:r>
          </w:p>
        </w:tc>
        <w:tc>
          <w:tcPr>
            <w:tcW w:w="1158" w:type="dxa"/>
            <w:vAlign w:val="center"/>
          </w:tcPr>
          <w:p w14:paraId="6762F305" w14:textId="77777777" w:rsidR="002C77B7" w:rsidRPr="00E21EA7" w:rsidRDefault="002C77B7" w:rsidP="002C77B7">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tcPr>
          <w:p w14:paraId="5A11ECB8" w14:textId="78F89B7A" w:rsidR="002C77B7" w:rsidRPr="002C77B7" w:rsidRDefault="002C77B7" w:rsidP="002C77B7">
            <w:pPr>
              <w:jc w:val="center"/>
              <w:rPr>
                <w:rFonts w:ascii="GHEA Grapalat" w:hAnsi="GHEA Grapalat"/>
                <w:sz w:val="20"/>
                <w:szCs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2C77B7" w:rsidRPr="00B138F3" w14:paraId="14A6942B" w14:textId="77777777" w:rsidTr="00C14320">
        <w:trPr>
          <w:trHeight w:val="246"/>
          <w:jc w:val="center"/>
        </w:trPr>
        <w:tc>
          <w:tcPr>
            <w:tcW w:w="1242" w:type="dxa"/>
            <w:vAlign w:val="center"/>
          </w:tcPr>
          <w:p w14:paraId="005A912E" w14:textId="77777777" w:rsidR="002C77B7" w:rsidRPr="00DD2F5B" w:rsidRDefault="002C77B7" w:rsidP="002C77B7">
            <w:pPr>
              <w:widowControl w:val="0"/>
              <w:jc w:val="center"/>
              <w:rPr>
                <w:rFonts w:ascii="GHEA Grapalat" w:hAnsi="GHEA Grapalat"/>
                <w:sz w:val="16"/>
                <w:szCs w:val="16"/>
                <w:lang w:val="hy-AM"/>
              </w:rPr>
            </w:pPr>
            <w:r>
              <w:rPr>
                <w:rFonts w:ascii="GHEA Grapalat" w:hAnsi="GHEA Grapalat"/>
                <w:sz w:val="16"/>
                <w:szCs w:val="16"/>
                <w:lang w:val="hy-AM"/>
              </w:rPr>
              <w:t>6</w:t>
            </w:r>
          </w:p>
        </w:tc>
        <w:tc>
          <w:tcPr>
            <w:tcW w:w="2715" w:type="dxa"/>
            <w:vAlign w:val="center"/>
          </w:tcPr>
          <w:p w14:paraId="2D804FAE" w14:textId="756E9A93" w:rsidR="002C77B7" w:rsidRPr="00B3789B" w:rsidRDefault="002C77B7" w:rsidP="002C77B7">
            <w:pPr>
              <w:jc w:val="center"/>
              <w:rPr>
                <w:rFonts w:ascii="GHEA Grapalat" w:hAnsi="GHEA Grapalat"/>
                <w:sz w:val="20"/>
                <w:szCs w:val="20"/>
              </w:rPr>
            </w:pPr>
            <w:r>
              <w:rPr>
                <w:rFonts w:ascii="GHEA Grapalat" w:hAnsi="GHEA Grapalat" w:cs="Calibri"/>
                <w:color w:val="000000"/>
                <w:sz w:val="20"/>
                <w:szCs w:val="20"/>
              </w:rPr>
              <w:t>3222128</w:t>
            </w:r>
          </w:p>
        </w:tc>
        <w:tc>
          <w:tcPr>
            <w:tcW w:w="1559" w:type="dxa"/>
            <w:vAlign w:val="center"/>
          </w:tcPr>
          <w:p w14:paraId="2E7D8202" w14:textId="46CBB58D" w:rsidR="002C77B7" w:rsidRPr="004030EC" w:rsidRDefault="002C77B7" w:rsidP="002C77B7">
            <w:pPr>
              <w:jc w:val="center"/>
              <w:rPr>
                <w:rFonts w:ascii="GHEA Grapalat" w:hAnsi="GHEA Grapalat"/>
                <w:sz w:val="20"/>
                <w:szCs w:val="20"/>
              </w:rPr>
            </w:pPr>
            <w:r w:rsidRPr="00D97E24">
              <w:t>Яблоко</w:t>
            </w:r>
          </w:p>
        </w:tc>
        <w:tc>
          <w:tcPr>
            <w:tcW w:w="1187" w:type="dxa"/>
          </w:tcPr>
          <w:p w14:paraId="1FF146A5" w14:textId="0C2F881C" w:rsidR="002C77B7" w:rsidRPr="00A71D81" w:rsidRDefault="002C77B7" w:rsidP="002C77B7">
            <w:pPr>
              <w:jc w:val="center"/>
              <w:rPr>
                <w:rFonts w:ascii="GHEA Grapalat" w:hAnsi="GHEA Grapalat"/>
                <w:sz w:val="20"/>
              </w:rPr>
            </w:pPr>
          </w:p>
        </w:tc>
        <w:tc>
          <w:tcPr>
            <w:tcW w:w="2205" w:type="dxa"/>
          </w:tcPr>
          <w:p w14:paraId="062FD919" w14:textId="2EEFFA5D" w:rsidR="002C77B7" w:rsidRPr="00A71D81" w:rsidRDefault="002C77B7" w:rsidP="002C77B7">
            <w:pPr>
              <w:jc w:val="center"/>
              <w:rPr>
                <w:rFonts w:ascii="GHEA Grapalat" w:hAnsi="GHEA Grapalat"/>
                <w:sz w:val="20"/>
              </w:rPr>
            </w:pPr>
            <w:r w:rsidRPr="008E32BE">
              <w:rPr>
                <w:rFonts w:ascii="GHEA Grapalat" w:hAnsi="GHEA Grapalat"/>
                <w:sz w:val="20"/>
              </w:rPr>
              <w:t>ГОСТ 34314-2017, яблоки свежие, группа плодов I, разные сорта Армении, узкие, диаметр не менее 5 см, безопасность и маркировка в соответствии со статьей 9 Закона Республики Армения «О безопасности пищевых продуктов»</w:t>
            </w:r>
          </w:p>
        </w:tc>
        <w:tc>
          <w:tcPr>
            <w:tcW w:w="1085" w:type="dxa"/>
            <w:vAlign w:val="center"/>
          </w:tcPr>
          <w:p w14:paraId="74A84D8D" w14:textId="77777777" w:rsidR="002C77B7" w:rsidRPr="00804DC8" w:rsidRDefault="002C77B7" w:rsidP="002C77B7">
            <w:pPr>
              <w:jc w:val="center"/>
              <w:rPr>
                <w:rFonts w:ascii="GHEA Grapalat" w:hAnsi="GHEA Grapalat"/>
                <w:sz w:val="20"/>
                <w:szCs w:val="20"/>
              </w:rPr>
            </w:pPr>
            <w:r>
              <w:rPr>
                <w:rFonts w:ascii="GHEA Grapalat" w:hAnsi="GHEA Grapalat" w:cs="Arial"/>
                <w:sz w:val="20"/>
                <w:szCs w:val="20"/>
              </w:rPr>
              <w:t>кг</w:t>
            </w:r>
          </w:p>
        </w:tc>
        <w:tc>
          <w:tcPr>
            <w:tcW w:w="1559" w:type="dxa"/>
            <w:vAlign w:val="center"/>
          </w:tcPr>
          <w:p w14:paraId="77B40046" w14:textId="77777777" w:rsidR="002C77B7" w:rsidRPr="006853F7" w:rsidRDefault="002C77B7" w:rsidP="002C77B7">
            <w:pPr>
              <w:jc w:val="center"/>
              <w:rPr>
                <w:rFonts w:ascii="GHEA Grapalat" w:hAnsi="GHEA Grapalat"/>
                <w:sz w:val="20"/>
                <w:szCs w:val="20"/>
              </w:rPr>
            </w:pPr>
          </w:p>
        </w:tc>
        <w:tc>
          <w:tcPr>
            <w:tcW w:w="1134" w:type="dxa"/>
            <w:vAlign w:val="center"/>
          </w:tcPr>
          <w:p w14:paraId="4F7B668E" w14:textId="77777777" w:rsidR="002C77B7" w:rsidRPr="006853F7" w:rsidRDefault="002C77B7" w:rsidP="002C77B7">
            <w:pPr>
              <w:jc w:val="center"/>
              <w:rPr>
                <w:rFonts w:ascii="GHEA Grapalat" w:hAnsi="GHEA Grapalat"/>
                <w:sz w:val="20"/>
                <w:szCs w:val="20"/>
              </w:rPr>
            </w:pPr>
          </w:p>
        </w:tc>
        <w:tc>
          <w:tcPr>
            <w:tcW w:w="850" w:type="dxa"/>
            <w:vAlign w:val="center"/>
          </w:tcPr>
          <w:p w14:paraId="4C1A296E" w14:textId="33BBAEE7" w:rsidR="002C77B7" w:rsidRPr="00F870C3" w:rsidRDefault="002C77B7" w:rsidP="002C77B7">
            <w:pPr>
              <w:jc w:val="center"/>
              <w:rPr>
                <w:rFonts w:ascii="GHEA Grapalat" w:hAnsi="GHEA Grapalat"/>
                <w:sz w:val="20"/>
                <w:szCs w:val="20"/>
              </w:rPr>
            </w:pPr>
            <w:r>
              <w:rPr>
                <w:rFonts w:ascii="GHEA Grapalat" w:hAnsi="GHEA Grapalat" w:cs="Calibri"/>
                <w:color w:val="000000"/>
                <w:sz w:val="20"/>
                <w:szCs w:val="20"/>
              </w:rPr>
              <w:t>326</w:t>
            </w:r>
          </w:p>
        </w:tc>
        <w:tc>
          <w:tcPr>
            <w:tcW w:w="709" w:type="dxa"/>
            <w:vAlign w:val="center"/>
          </w:tcPr>
          <w:p w14:paraId="22B4449E" w14:textId="1E73952C" w:rsidR="002C77B7" w:rsidRDefault="002C77B7" w:rsidP="002C77B7">
            <w:pPr>
              <w:jc w:val="center"/>
            </w:pPr>
            <w:r>
              <w:rPr>
                <w:rFonts w:ascii="GHEA Grapalat" w:hAnsi="GHEA Grapalat" w:cs="Arial"/>
                <w:color w:val="222222"/>
                <w:sz w:val="18"/>
                <w:szCs w:val="18"/>
                <w:shd w:val="clear" w:color="auto" w:fill="FFFFFF"/>
                <w:lang w:val="hy-AM"/>
              </w:rPr>
              <w:t>С. Аревик, 1-я ул. 4 квартал</w:t>
            </w:r>
          </w:p>
        </w:tc>
        <w:tc>
          <w:tcPr>
            <w:tcW w:w="1158" w:type="dxa"/>
            <w:vAlign w:val="center"/>
          </w:tcPr>
          <w:p w14:paraId="78B92B33" w14:textId="77777777" w:rsidR="002C77B7" w:rsidRPr="00E21EA7" w:rsidRDefault="002C77B7" w:rsidP="002C77B7">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tcPr>
          <w:p w14:paraId="72BB4081" w14:textId="459DB81D" w:rsidR="002C77B7" w:rsidRPr="002C77B7" w:rsidRDefault="002C77B7" w:rsidP="002C77B7">
            <w:pPr>
              <w:jc w:val="center"/>
              <w:rPr>
                <w:rFonts w:ascii="GHEA Grapalat" w:hAnsi="GHEA Grapalat"/>
                <w:sz w:val="20"/>
                <w:szCs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2C77B7" w:rsidRPr="00B138F3" w14:paraId="70596E21" w14:textId="77777777" w:rsidTr="00C14320">
        <w:trPr>
          <w:trHeight w:val="246"/>
          <w:jc w:val="center"/>
        </w:trPr>
        <w:tc>
          <w:tcPr>
            <w:tcW w:w="1242" w:type="dxa"/>
            <w:vAlign w:val="center"/>
          </w:tcPr>
          <w:p w14:paraId="558F0079" w14:textId="77777777" w:rsidR="002C77B7" w:rsidRPr="00DD2F5B" w:rsidRDefault="002C77B7" w:rsidP="002C77B7">
            <w:pPr>
              <w:widowControl w:val="0"/>
              <w:jc w:val="center"/>
              <w:rPr>
                <w:rFonts w:ascii="GHEA Grapalat" w:hAnsi="GHEA Grapalat"/>
                <w:sz w:val="16"/>
                <w:szCs w:val="16"/>
                <w:lang w:val="hy-AM"/>
              </w:rPr>
            </w:pPr>
            <w:r>
              <w:rPr>
                <w:rFonts w:ascii="GHEA Grapalat" w:hAnsi="GHEA Grapalat"/>
                <w:sz w:val="16"/>
                <w:szCs w:val="16"/>
                <w:lang w:val="hy-AM"/>
              </w:rPr>
              <w:t>7</w:t>
            </w:r>
          </w:p>
        </w:tc>
        <w:tc>
          <w:tcPr>
            <w:tcW w:w="2715" w:type="dxa"/>
            <w:vAlign w:val="center"/>
          </w:tcPr>
          <w:p w14:paraId="6A120D67" w14:textId="6CDAB0C2" w:rsidR="002C77B7" w:rsidRPr="00B3789B" w:rsidRDefault="002C77B7" w:rsidP="002C77B7">
            <w:pPr>
              <w:jc w:val="center"/>
              <w:rPr>
                <w:rFonts w:ascii="GHEA Grapalat" w:hAnsi="GHEA Grapalat"/>
                <w:sz w:val="20"/>
                <w:szCs w:val="20"/>
              </w:rPr>
            </w:pPr>
            <w:r>
              <w:rPr>
                <w:rFonts w:ascii="GHEA Grapalat" w:hAnsi="GHEA Grapalat" w:cs="Calibri"/>
                <w:color w:val="000000"/>
                <w:sz w:val="20"/>
                <w:szCs w:val="20"/>
              </w:rPr>
              <w:t>3221410</w:t>
            </w:r>
          </w:p>
        </w:tc>
        <w:tc>
          <w:tcPr>
            <w:tcW w:w="1559" w:type="dxa"/>
            <w:vAlign w:val="center"/>
          </w:tcPr>
          <w:p w14:paraId="51991464" w14:textId="1000B03B" w:rsidR="002C77B7" w:rsidRPr="004030EC" w:rsidRDefault="002C77B7" w:rsidP="002C77B7">
            <w:pPr>
              <w:jc w:val="center"/>
              <w:rPr>
                <w:rFonts w:ascii="GHEA Grapalat" w:hAnsi="GHEA Grapalat"/>
                <w:sz w:val="20"/>
                <w:szCs w:val="20"/>
              </w:rPr>
            </w:pPr>
            <w:r w:rsidRPr="00D97E24">
              <w:t>Капуста</w:t>
            </w:r>
          </w:p>
        </w:tc>
        <w:tc>
          <w:tcPr>
            <w:tcW w:w="1187" w:type="dxa"/>
          </w:tcPr>
          <w:p w14:paraId="78B01059" w14:textId="16854A34" w:rsidR="002C77B7" w:rsidRPr="00A71D81" w:rsidRDefault="002C77B7" w:rsidP="002C77B7">
            <w:pPr>
              <w:jc w:val="center"/>
              <w:rPr>
                <w:rFonts w:ascii="GHEA Grapalat" w:hAnsi="GHEA Grapalat"/>
                <w:sz w:val="20"/>
              </w:rPr>
            </w:pPr>
          </w:p>
        </w:tc>
        <w:tc>
          <w:tcPr>
            <w:tcW w:w="2205" w:type="dxa"/>
          </w:tcPr>
          <w:p w14:paraId="1570263D" w14:textId="47647B08" w:rsidR="002C77B7" w:rsidRPr="00A71D81" w:rsidRDefault="002C77B7" w:rsidP="002C77B7">
            <w:pPr>
              <w:jc w:val="center"/>
              <w:rPr>
                <w:rFonts w:ascii="GHEA Grapalat" w:hAnsi="GHEA Grapalat"/>
                <w:sz w:val="20"/>
              </w:rPr>
            </w:pPr>
            <w:r w:rsidRPr="008E32BE">
              <w:rPr>
                <w:rFonts w:ascii="GHEA Grapalat" w:hAnsi="GHEA Grapalat"/>
                <w:sz w:val="20"/>
              </w:rPr>
              <w:t>ГОСТ 7967-2015, Капуста краснокочанная свежая. Свежая капуста по сроку созревания подразделяется на следующие виды: ранняя, среднеспелая и поздняя. Внешний вид: кочаны свежие, целые, чистые, здоровые, полностью сформировавшиеся, без болезней, не проросшие, с цветом, формой и вкусом, характерными для данного ботанического вида, без постороннего запаха и привкуса. Кочаны капусты не должны быть повреждены сельскохозяйственными вредителями, иметь маркировку, механические повреждения, трещины, подмороженные, должны быть полностью сформированными, твердыми, не ломкими и не гнилыми. Длина кочана не более 3 см. Вес очищенных кочанов капусты не менее 0,7 кг. Безопасность, упаковка и маркировка соответствуют статье 9 Закона Республики Армения «О безопасности пищевых продуктов».</w:t>
            </w:r>
          </w:p>
        </w:tc>
        <w:tc>
          <w:tcPr>
            <w:tcW w:w="1085" w:type="dxa"/>
            <w:vAlign w:val="center"/>
          </w:tcPr>
          <w:p w14:paraId="0A77A80A" w14:textId="77777777" w:rsidR="002C77B7" w:rsidRPr="00804DC8" w:rsidRDefault="002C77B7" w:rsidP="002C77B7">
            <w:pPr>
              <w:jc w:val="center"/>
              <w:rPr>
                <w:rFonts w:ascii="GHEA Grapalat" w:hAnsi="GHEA Grapalat"/>
                <w:sz w:val="20"/>
                <w:szCs w:val="20"/>
              </w:rPr>
            </w:pPr>
            <w:r>
              <w:rPr>
                <w:rFonts w:ascii="GHEA Grapalat" w:hAnsi="GHEA Grapalat" w:cs="Arial"/>
                <w:sz w:val="20"/>
                <w:szCs w:val="20"/>
              </w:rPr>
              <w:t>кг</w:t>
            </w:r>
          </w:p>
        </w:tc>
        <w:tc>
          <w:tcPr>
            <w:tcW w:w="1559" w:type="dxa"/>
            <w:vAlign w:val="center"/>
          </w:tcPr>
          <w:p w14:paraId="2B762BC0" w14:textId="77777777" w:rsidR="002C77B7" w:rsidRPr="006853F7" w:rsidRDefault="002C77B7" w:rsidP="002C77B7">
            <w:pPr>
              <w:jc w:val="center"/>
              <w:rPr>
                <w:rFonts w:ascii="GHEA Grapalat" w:hAnsi="GHEA Grapalat"/>
                <w:sz w:val="20"/>
                <w:szCs w:val="20"/>
              </w:rPr>
            </w:pPr>
          </w:p>
        </w:tc>
        <w:tc>
          <w:tcPr>
            <w:tcW w:w="1134" w:type="dxa"/>
            <w:vAlign w:val="center"/>
          </w:tcPr>
          <w:p w14:paraId="6F792D5A" w14:textId="77777777" w:rsidR="002C77B7" w:rsidRPr="006853F7" w:rsidRDefault="002C77B7" w:rsidP="002C77B7">
            <w:pPr>
              <w:jc w:val="center"/>
              <w:rPr>
                <w:rFonts w:ascii="GHEA Grapalat" w:hAnsi="GHEA Grapalat"/>
                <w:sz w:val="20"/>
                <w:szCs w:val="20"/>
              </w:rPr>
            </w:pPr>
          </w:p>
        </w:tc>
        <w:tc>
          <w:tcPr>
            <w:tcW w:w="850" w:type="dxa"/>
            <w:vAlign w:val="center"/>
          </w:tcPr>
          <w:p w14:paraId="16CDD646" w14:textId="02858F76" w:rsidR="002C77B7" w:rsidRPr="00F870C3" w:rsidRDefault="002C77B7" w:rsidP="002C77B7">
            <w:pPr>
              <w:jc w:val="center"/>
              <w:rPr>
                <w:rFonts w:ascii="GHEA Grapalat" w:hAnsi="GHEA Grapalat"/>
                <w:sz w:val="20"/>
                <w:szCs w:val="20"/>
              </w:rPr>
            </w:pPr>
            <w:r>
              <w:rPr>
                <w:rFonts w:ascii="GHEA Grapalat" w:hAnsi="GHEA Grapalat" w:cs="Calibri"/>
                <w:color w:val="000000"/>
                <w:sz w:val="20"/>
                <w:szCs w:val="20"/>
              </w:rPr>
              <w:t>332</w:t>
            </w:r>
          </w:p>
        </w:tc>
        <w:tc>
          <w:tcPr>
            <w:tcW w:w="709" w:type="dxa"/>
            <w:vAlign w:val="center"/>
          </w:tcPr>
          <w:p w14:paraId="71A20994" w14:textId="36AAA08D" w:rsidR="002C77B7" w:rsidRDefault="002C77B7" w:rsidP="002C77B7">
            <w:pPr>
              <w:jc w:val="center"/>
            </w:pPr>
            <w:r>
              <w:rPr>
                <w:rFonts w:ascii="GHEA Grapalat" w:hAnsi="GHEA Grapalat" w:cs="Arial"/>
                <w:color w:val="222222"/>
                <w:sz w:val="18"/>
                <w:szCs w:val="18"/>
                <w:shd w:val="clear" w:color="auto" w:fill="FFFFFF"/>
                <w:lang w:val="hy-AM"/>
              </w:rPr>
              <w:t>С. Аревик, 1-я ул. 4 квартал</w:t>
            </w:r>
          </w:p>
        </w:tc>
        <w:tc>
          <w:tcPr>
            <w:tcW w:w="1158" w:type="dxa"/>
            <w:vAlign w:val="center"/>
          </w:tcPr>
          <w:p w14:paraId="70565DE9" w14:textId="77777777" w:rsidR="002C77B7" w:rsidRPr="00E21EA7" w:rsidRDefault="002C77B7" w:rsidP="002C77B7">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tcPr>
          <w:p w14:paraId="3C5DAA42" w14:textId="61F7B993" w:rsidR="002C77B7" w:rsidRPr="002C77B7" w:rsidRDefault="002C77B7" w:rsidP="002C77B7">
            <w:pPr>
              <w:jc w:val="center"/>
              <w:rPr>
                <w:rFonts w:ascii="GHEA Grapalat" w:hAnsi="GHEA Grapalat"/>
                <w:sz w:val="20"/>
                <w:szCs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2C77B7" w:rsidRPr="00B138F3" w14:paraId="3527C25A" w14:textId="77777777" w:rsidTr="00C14320">
        <w:trPr>
          <w:trHeight w:val="246"/>
          <w:jc w:val="center"/>
        </w:trPr>
        <w:tc>
          <w:tcPr>
            <w:tcW w:w="1242" w:type="dxa"/>
            <w:vAlign w:val="center"/>
          </w:tcPr>
          <w:p w14:paraId="31E2E51F" w14:textId="77777777" w:rsidR="002C77B7" w:rsidRPr="00DD2F5B" w:rsidRDefault="002C77B7" w:rsidP="002C77B7">
            <w:pPr>
              <w:widowControl w:val="0"/>
              <w:jc w:val="center"/>
              <w:rPr>
                <w:rFonts w:ascii="GHEA Grapalat" w:hAnsi="GHEA Grapalat"/>
                <w:sz w:val="16"/>
                <w:szCs w:val="16"/>
                <w:lang w:val="hy-AM"/>
              </w:rPr>
            </w:pPr>
            <w:r>
              <w:rPr>
                <w:rFonts w:ascii="GHEA Grapalat" w:hAnsi="GHEA Grapalat"/>
                <w:sz w:val="16"/>
                <w:szCs w:val="16"/>
                <w:lang w:val="hy-AM"/>
              </w:rPr>
              <w:t>8</w:t>
            </w:r>
          </w:p>
        </w:tc>
        <w:tc>
          <w:tcPr>
            <w:tcW w:w="2715" w:type="dxa"/>
            <w:vAlign w:val="center"/>
          </w:tcPr>
          <w:p w14:paraId="687C96EC" w14:textId="71A61710" w:rsidR="002C77B7" w:rsidRPr="00B3789B" w:rsidRDefault="002C77B7" w:rsidP="002C77B7">
            <w:pPr>
              <w:jc w:val="center"/>
              <w:rPr>
                <w:rFonts w:ascii="GHEA Grapalat" w:hAnsi="GHEA Grapalat"/>
                <w:sz w:val="20"/>
                <w:szCs w:val="20"/>
              </w:rPr>
            </w:pPr>
            <w:r>
              <w:rPr>
                <w:rFonts w:ascii="GHEA Grapalat" w:hAnsi="GHEA Grapalat" w:cs="Calibri"/>
                <w:color w:val="000000"/>
                <w:sz w:val="20"/>
                <w:szCs w:val="20"/>
              </w:rPr>
              <w:t>15331163</w:t>
            </w:r>
          </w:p>
        </w:tc>
        <w:tc>
          <w:tcPr>
            <w:tcW w:w="1559" w:type="dxa"/>
            <w:vAlign w:val="center"/>
          </w:tcPr>
          <w:p w14:paraId="0EB6D293" w14:textId="05756EED" w:rsidR="002C77B7" w:rsidRPr="004030EC" w:rsidRDefault="002C77B7" w:rsidP="002C77B7">
            <w:pPr>
              <w:jc w:val="center"/>
              <w:rPr>
                <w:rFonts w:ascii="GHEA Grapalat" w:hAnsi="GHEA Grapalat"/>
                <w:sz w:val="20"/>
                <w:szCs w:val="20"/>
              </w:rPr>
            </w:pPr>
            <w:r w:rsidRPr="00D97E24">
              <w:t>Говядина</w:t>
            </w:r>
          </w:p>
        </w:tc>
        <w:tc>
          <w:tcPr>
            <w:tcW w:w="1187" w:type="dxa"/>
          </w:tcPr>
          <w:p w14:paraId="16B90807" w14:textId="127C70EE" w:rsidR="002C77B7" w:rsidRPr="00A71D81" w:rsidRDefault="002C77B7" w:rsidP="002C77B7">
            <w:pPr>
              <w:jc w:val="center"/>
              <w:rPr>
                <w:rFonts w:ascii="GHEA Grapalat" w:hAnsi="GHEA Grapalat"/>
                <w:sz w:val="20"/>
              </w:rPr>
            </w:pPr>
          </w:p>
        </w:tc>
        <w:tc>
          <w:tcPr>
            <w:tcW w:w="2205" w:type="dxa"/>
          </w:tcPr>
          <w:p w14:paraId="6F924482" w14:textId="74D0B30D" w:rsidR="002C77B7" w:rsidRPr="00A71D81" w:rsidRDefault="002C77B7" w:rsidP="002C77B7">
            <w:pPr>
              <w:jc w:val="center"/>
              <w:rPr>
                <w:rFonts w:ascii="GHEA Grapalat" w:hAnsi="GHEA Grapalat"/>
                <w:sz w:val="20"/>
              </w:rPr>
            </w:pPr>
            <w:r w:rsidRPr="008E32BE">
              <w:rPr>
                <w:rFonts w:ascii="GHEA Grapalat" w:hAnsi="GHEA Grapalat"/>
                <w:sz w:val="20"/>
              </w:rPr>
              <w:t>ГОСТ 32285-2013, Свекла столовая свежая. Корнеплоды свежие, целые, без болезней, сухие, незагрязненные, без трещин и повреждений. Внутренняя структура: мякоть сочная, темно-красная с различными оттенками. Размеры корнеплодов (по наибольшему поперечному диаметру) 5-14 см. Допускаются отклонения от указанных размеров и механические повреждения глубиной более 3 мм, но не более 5% от общего количества. Количество почвы, прилипшей к корнеплодам, не более 1% от общего количества. Безопасность, упаковка и маркировка соответствуют статье 9 Закона Республики Армения «О безопасности пищевых продуктов».</w:t>
            </w:r>
          </w:p>
        </w:tc>
        <w:tc>
          <w:tcPr>
            <w:tcW w:w="1085" w:type="dxa"/>
            <w:vAlign w:val="center"/>
          </w:tcPr>
          <w:p w14:paraId="595B26E3" w14:textId="77777777" w:rsidR="002C77B7" w:rsidRPr="00804DC8" w:rsidRDefault="002C77B7" w:rsidP="002C77B7">
            <w:pPr>
              <w:jc w:val="center"/>
              <w:rPr>
                <w:rFonts w:ascii="GHEA Grapalat" w:hAnsi="GHEA Grapalat"/>
                <w:sz w:val="20"/>
                <w:szCs w:val="20"/>
              </w:rPr>
            </w:pPr>
            <w:r>
              <w:rPr>
                <w:rFonts w:ascii="GHEA Grapalat" w:hAnsi="GHEA Grapalat" w:cs="Arial"/>
                <w:sz w:val="20"/>
                <w:szCs w:val="20"/>
              </w:rPr>
              <w:t>кг</w:t>
            </w:r>
          </w:p>
        </w:tc>
        <w:tc>
          <w:tcPr>
            <w:tcW w:w="1559" w:type="dxa"/>
            <w:vAlign w:val="center"/>
          </w:tcPr>
          <w:p w14:paraId="18EFAF74" w14:textId="77777777" w:rsidR="002C77B7" w:rsidRPr="006853F7" w:rsidRDefault="002C77B7" w:rsidP="002C77B7">
            <w:pPr>
              <w:jc w:val="center"/>
              <w:rPr>
                <w:rFonts w:ascii="GHEA Grapalat" w:hAnsi="GHEA Grapalat"/>
                <w:sz w:val="20"/>
                <w:szCs w:val="20"/>
              </w:rPr>
            </w:pPr>
          </w:p>
        </w:tc>
        <w:tc>
          <w:tcPr>
            <w:tcW w:w="1134" w:type="dxa"/>
            <w:vAlign w:val="center"/>
          </w:tcPr>
          <w:p w14:paraId="3E2AB894" w14:textId="77777777" w:rsidR="002C77B7" w:rsidRPr="006853F7" w:rsidRDefault="002C77B7" w:rsidP="002C77B7">
            <w:pPr>
              <w:jc w:val="center"/>
              <w:rPr>
                <w:rFonts w:ascii="GHEA Grapalat" w:hAnsi="GHEA Grapalat"/>
                <w:sz w:val="20"/>
                <w:szCs w:val="20"/>
              </w:rPr>
            </w:pPr>
          </w:p>
        </w:tc>
        <w:tc>
          <w:tcPr>
            <w:tcW w:w="850" w:type="dxa"/>
            <w:vAlign w:val="center"/>
          </w:tcPr>
          <w:p w14:paraId="07F7CB87" w14:textId="3CD55184" w:rsidR="002C77B7" w:rsidRPr="00F870C3" w:rsidRDefault="002C77B7" w:rsidP="002C77B7">
            <w:pPr>
              <w:jc w:val="center"/>
              <w:rPr>
                <w:rFonts w:ascii="GHEA Grapalat" w:hAnsi="GHEA Grapalat"/>
                <w:sz w:val="20"/>
                <w:szCs w:val="20"/>
              </w:rPr>
            </w:pPr>
            <w:r>
              <w:rPr>
                <w:rFonts w:ascii="GHEA Grapalat" w:hAnsi="GHEA Grapalat" w:cs="Calibri"/>
                <w:color w:val="000000"/>
                <w:sz w:val="20"/>
                <w:szCs w:val="20"/>
              </w:rPr>
              <w:t>30</w:t>
            </w:r>
          </w:p>
        </w:tc>
        <w:tc>
          <w:tcPr>
            <w:tcW w:w="709" w:type="dxa"/>
            <w:vAlign w:val="center"/>
          </w:tcPr>
          <w:p w14:paraId="4847B1A4" w14:textId="41D5D39F" w:rsidR="002C77B7" w:rsidRDefault="002C77B7" w:rsidP="002C77B7">
            <w:pPr>
              <w:jc w:val="center"/>
            </w:pPr>
            <w:r>
              <w:rPr>
                <w:rFonts w:ascii="GHEA Grapalat" w:hAnsi="GHEA Grapalat" w:cs="Arial"/>
                <w:color w:val="222222"/>
                <w:sz w:val="18"/>
                <w:szCs w:val="18"/>
                <w:shd w:val="clear" w:color="auto" w:fill="FFFFFF"/>
                <w:lang w:val="hy-AM"/>
              </w:rPr>
              <w:t>С. Аревик, 1-я ул. 4 квартал</w:t>
            </w:r>
          </w:p>
        </w:tc>
        <w:tc>
          <w:tcPr>
            <w:tcW w:w="1158" w:type="dxa"/>
            <w:vAlign w:val="center"/>
          </w:tcPr>
          <w:p w14:paraId="0176B1E1" w14:textId="77777777" w:rsidR="002C77B7" w:rsidRPr="00E21EA7" w:rsidRDefault="002C77B7" w:rsidP="002C77B7">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tcPr>
          <w:p w14:paraId="4192BB49" w14:textId="7F8F9CE4" w:rsidR="002C77B7" w:rsidRPr="002C77B7" w:rsidRDefault="002C77B7" w:rsidP="002C77B7">
            <w:pPr>
              <w:jc w:val="center"/>
              <w:rPr>
                <w:rFonts w:ascii="GHEA Grapalat" w:hAnsi="GHEA Grapalat"/>
                <w:sz w:val="20"/>
                <w:szCs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2C77B7" w:rsidRPr="00B138F3" w14:paraId="57695E10" w14:textId="77777777" w:rsidTr="00C14320">
        <w:trPr>
          <w:trHeight w:val="246"/>
          <w:jc w:val="center"/>
        </w:trPr>
        <w:tc>
          <w:tcPr>
            <w:tcW w:w="1242" w:type="dxa"/>
            <w:vAlign w:val="center"/>
          </w:tcPr>
          <w:p w14:paraId="5157CC0A" w14:textId="77777777" w:rsidR="002C77B7" w:rsidRPr="00DD2F5B" w:rsidRDefault="002C77B7" w:rsidP="002C77B7">
            <w:pPr>
              <w:widowControl w:val="0"/>
              <w:jc w:val="center"/>
              <w:rPr>
                <w:rFonts w:ascii="GHEA Grapalat" w:hAnsi="GHEA Grapalat"/>
                <w:sz w:val="16"/>
                <w:szCs w:val="16"/>
                <w:lang w:val="hy-AM"/>
              </w:rPr>
            </w:pPr>
            <w:r>
              <w:rPr>
                <w:rFonts w:ascii="GHEA Grapalat" w:hAnsi="GHEA Grapalat"/>
                <w:sz w:val="16"/>
                <w:szCs w:val="16"/>
                <w:lang w:val="hy-AM"/>
              </w:rPr>
              <w:t>9</w:t>
            </w:r>
          </w:p>
        </w:tc>
        <w:tc>
          <w:tcPr>
            <w:tcW w:w="2715" w:type="dxa"/>
            <w:vAlign w:val="center"/>
          </w:tcPr>
          <w:p w14:paraId="303B7134" w14:textId="3C9CA33B" w:rsidR="002C77B7" w:rsidRPr="00B3789B" w:rsidRDefault="002C77B7" w:rsidP="002C77B7">
            <w:pPr>
              <w:jc w:val="center"/>
              <w:rPr>
                <w:rFonts w:ascii="GHEA Grapalat" w:hAnsi="GHEA Grapalat"/>
                <w:sz w:val="20"/>
                <w:szCs w:val="20"/>
              </w:rPr>
            </w:pPr>
            <w:r>
              <w:rPr>
                <w:rFonts w:ascii="GHEA Grapalat" w:hAnsi="GHEA Grapalat" w:cs="Calibri"/>
                <w:color w:val="000000"/>
                <w:sz w:val="20"/>
                <w:szCs w:val="20"/>
              </w:rPr>
              <w:t>15311100</w:t>
            </w:r>
          </w:p>
        </w:tc>
        <w:tc>
          <w:tcPr>
            <w:tcW w:w="1559" w:type="dxa"/>
            <w:vAlign w:val="center"/>
          </w:tcPr>
          <w:p w14:paraId="73729BFF" w14:textId="052D2303" w:rsidR="002C77B7" w:rsidRPr="004030EC" w:rsidRDefault="002C77B7" w:rsidP="002C77B7">
            <w:pPr>
              <w:jc w:val="center"/>
              <w:rPr>
                <w:rFonts w:ascii="GHEA Grapalat" w:hAnsi="GHEA Grapalat"/>
                <w:sz w:val="20"/>
                <w:szCs w:val="20"/>
              </w:rPr>
            </w:pPr>
            <w:r w:rsidRPr="00D97E24">
              <w:t>Картофель</w:t>
            </w:r>
          </w:p>
        </w:tc>
        <w:tc>
          <w:tcPr>
            <w:tcW w:w="1187" w:type="dxa"/>
          </w:tcPr>
          <w:p w14:paraId="0ED78A1D" w14:textId="4B050B3D" w:rsidR="002C77B7" w:rsidRPr="00A71D81" w:rsidRDefault="002C77B7" w:rsidP="002C77B7">
            <w:pPr>
              <w:jc w:val="center"/>
              <w:rPr>
                <w:rFonts w:ascii="GHEA Grapalat" w:hAnsi="GHEA Grapalat"/>
                <w:sz w:val="20"/>
              </w:rPr>
            </w:pPr>
          </w:p>
        </w:tc>
        <w:tc>
          <w:tcPr>
            <w:tcW w:w="2205" w:type="dxa"/>
          </w:tcPr>
          <w:p w14:paraId="7DDA3367" w14:textId="0571EF10" w:rsidR="002C77B7" w:rsidRPr="00A71D81" w:rsidRDefault="002C77B7" w:rsidP="002C77B7">
            <w:pPr>
              <w:jc w:val="center"/>
              <w:rPr>
                <w:rFonts w:ascii="GHEA Grapalat" w:hAnsi="GHEA Grapalat"/>
                <w:sz w:val="20"/>
              </w:rPr>
            </w:pPr>
            <w:r w:rsidRPr="008E32BE">
              <w:rPr>
                <w:rFonts w:ascii="GHEA Grapalat" w:hAnsi="GHEA Grapalat"/>
                <w:sz w:val="20"/>
              </w:rPr>
              <w:t>ГОСТ 7176-2017, Картофель продовольственный, Раннеспелый и позднеспелый, тип I, не повреждённый морозом, без повреждений, округло-овальный 4 см, 5%, удлинённый 3,5 см, 5%, округло-овальный (4-5) см 20%, удлинённый (4-4,5) см 20%, округло-овальный (5-6 см) 55%, удлинённый (5-5,5) см 55%, округло-овальный (6-7) см 20%, удлинённый (6-6,5) см 20%. Сортовая чистота - не менее 90%. Безопасность и маркировка - в соответствии со статьёй 9 Закона РА «О безопасности пищевых продуктов».</w:t>
            </w:r>
          </w:p>
        </w:tc>
        <w:tc>
          <w:tcPr>
            <w:tcW w:w="1085" w:type="dxa"/>
            <w:vAlign w:val="center"/>
          </w:tcPr>
          <w:p w14:paraId="36F2F173" w14:textId="77777777" w:rsidR="002C77B7" w:rsidRPr="00804DC8" w:rsidRDefault="002C77B7" w:rsidP="002C77B7">
            <w:pPr>
              <w:jc w:val="center"/>
              <w:rPr>
                <w:rFonts w:ascii="GHEA Grapalat" w:hAnsi="GHEA Grapalat"/>
                <w:sz w:val="20"/>
                <w:szCs w:val="20"/>
              </w:rPr>
            </w:pPr>
            <w:r>
              <w:rPr>
                <w:rFonts w:ascii="GHEA Grapalat" w:hAnsi="GHEA Grapalat" w:cs="Arial"/>
                <w:sz w:val="20"/>
                <w:szCs w:val="20"/>
              </w:rPr>
              <w:t>кг</w:t>
            </w:r>
          </w:p>
        </w:tc>
        <w:tc>
          <w:tcPr>
            <w:tcW w:w="1559" w:type="dxa"/>
            <w:vAlign w:val="center"/>
          </w:tcPr>
          <w:p w14:paraId="2125AC82" w14:textId="77777777" w:rsidR="002C77B7" w:rsidRPr="006853F7" w:rsidRDefault="002C77B7" w:rsidP="002C77B7">
            <w:pPr>
              <w:jc w:val="center"/>
              <w:rPr>
                <w:rFonts w:ascii="GHEA Grapalat" w:hAnsi="GHEA Grapalat"/>
                <w:sz w:val="20"/>
                <w:szCs w:val="20"/>
              </w:rPr>
            </w:pPr>
          </w:p>
        </w:tc>
        <w:tc>
          <w:tcPr>
            <w:tcW w:w="1134" w:type="dxa"/>
            <w:vAlign w:val="center"/>
          </w:tcPr>
          <w:p w14:paraId="3D57C800" w14:textId="77777777" w:rsidR="002C77B7" w:rsidRPr="006853F7" w:rsidRDefault="002C77B7" w:rsidP="002C77B7">
            <w:pPr>
              <w:jc w:val="center"/>
              <w:rPr>
                <w:rFonts w:ascii="GHEA Grapalat" w:hAnsi="GHEA Grapalat"/>
                <w:sz w:val="20"/>
                <w:szCs w:val="20"/>
              </w:rPr>
            </w:pPr>
          </w:p>
        </w:tc>
        <w:tc>
          <w:tcPr>
            <w:tcW w:w="850" w:type="dxa"/>
            <w:vAlign w:val="center"/>
          </w:tcPr>
          <w:p w14:paraId="6BA07A7E" w14:textId="7CDF174B" w:rsidR="002C77B7" w:rsidRPr="00F870C3" w:rsidRDefault="002C77B7" w:rsidP="002C77B7">
            <w:pPr>
              <w:jc w:val="center"/>
              <w:rPr>
                <w:rFonts w:ascii="GHEA Grapalat" w:hAnsi="GHEA Grapalat"/>
                <w:sz w:val="20"/>
                <w:szCs w:val="20"/>
              </w:rPr>
            </w:pPr>
            <w:r>
              <w:rPr>
                <w:rFonts w:ascii="GHEA Grapalat" w:hAnsi="GHEA Grapalat" w:cs="Calibri"/>
                <w:color w:val="000000"/>
                <w:sz w:val="20"/>
                <w:szCs w:val="20"/>
              </w:rPr>
              <w:t>52</w:t>
            </w:r>
          </w:p>
        </w:tc>
        <w:tc>
          <w:tcPr>
            <w:tcW w:w="709" w:type="dxa"/>
            <w:vAlign w:val="center"/>
          </w:tcPr>
          <w:p w14:paraId="06883374" w14:textId="60CEEC25" w:rsidR="002C77B7" w:rsidRDefault="002C77B7" w:rsidP="002C77B7">
            <w:pPr>
              <w:jc w:val="center"/>
            </w:pPr>
            <w:r>
              <w:rPr>
                <w:rFonts w:ascii="GHEA Grapalat" w:hAnsi="GHEA Grapalat" w:cs="Arial"/>
                <w:color w:val="222222"/>
                <w:sz w:val="18"/>
                <w:szCs w:val="18"/>
                <w:shd w:val="clear" w:color="auto" w:fill="FFFFFF"/>
                <w:lang w:val="hy-AM"/>
              </w:rPr>
              <w:t>С. Аревик, 1-я ул. 4 квартал</w:t>
            </w:r>
          </w:p>
        </w:tc>
        <w:tc>
          <w:tcPr>
            <w:tcW w:w="1158" w:type="dxa"/>
            <w:vAlign w:val="center"/>
          </w:tcPr>
          <w:p w14:paraId="322AB066" w14:textId="77777777" w:rsidR="002C77B7" w:rsidRPr="00E21EA7" w:rsidRDefault="002C77B7" w:rsidP="002C77B7">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tcPr>
          <w:p w14:paraId="2ABE08EE" w14:textId="0DE79B00" w:rsidR="002C77B7" w:rsidRPr="002C77B7" w:rsidRDefault="002C77B7" w:rsidP="002C77B7">
            <w:pPr>
              <w:jc w:val="center"/>
              <w:rPr>
                <w:rFonts w:ascii="GHEA Grapalat" w:hAnsi="GHEA Grapalat"/>
                <w:sz w:val="20"/>
                <w:szCs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2C77B7" w:rsidRPr="00B138F3" w14:paraId="1BF17735" w14:textId="77777777" w:rsidTr="00C14320">
        <w:trPr>
          <w:trHeight w:val="246"/>
          <w:jc w:val="center"/>
        </w:trPr>
        <w:tc>
          <w:tcPr>
            <w:tcW w:w="1242" w:type="dxa"/>
            <w:vAlign w:val="center"/>
          </w:tcPr>
          <w:p w14:paraId="5C2CA3D2" w14:textId="7D56F464" w:rsidR="002C77B7" w:rsidRPr="00EB0A68" w:rsidRDefault="002C77B7" w:rsidP="002C77B7">
            <w:pPr>
              <w:widowControl w:val="0"/>
              <w:jc w:val="center"/>
              <w:rPr>
                <w:rFonts w:ascii="GHEA Grapalat" w:hAnsi="GHEA Grapalat"/>
                <w:sz w:val="16"/>
                <w:szCs w:val="16"/>
                <w:lang w:val="en-US"/>
              </w:rPr>
            </w:pPr>
            <w:r>
              <w:rPr>
                <w:rFonts w:ascii="GHEA Grapalat" w:hAnsi="GHEA Grapalat"/>
                <w:sz w:val="16"/>
                <w:szCs w:val="16"/>
                <w:lang w:val="en-US"/>
              </w:rPr>
              <w:t>10</w:t>
            </w:r>
          </w:p>
        </w:tc>
        <w:tc>
          <w:tcPr>
            <w:tcW w:w="2715" w:type="dxa"/>
            <w:vAlign w:val="center"/>
          </w:tcPr>
          <w:p w14:paraId="3795A6BA" w14:textId="03802C5F" w:rsidR="002C77B7" w:rsidRPr="00B3789B" w:rsidRDefault="002C77B7" w:rsidP="002C77B7">
            <w:pPr>
              <w:jc w:val="center"/>
              <w:rPr>
                <w:rFonts w:ascii="GHEA Grapalat" w:hAnsi="GHEA Grapalat"/>
                <w:sz w:val="20"/>
                <w:szCs w:val="20"/>
              </w:rPr>
            </w:pPr>
            <w:r>
              <w:rPr>
                <w:rFonts w:ascii="GHEA Grapalat" w:hAnsi="GHEA Grapalat" w:cs="Calibri"/>
                <w:color w:val="000000"/>
                <w:sz w:val="20"/>
                <w:szCs w:val="20"/>
              </w:rPr>
              <w:t>15112150</w:t>
            </w:r>
          </w:p>
        </w:tc>
        <w:tc>
          <w:tcPr>
            <w:tcW w:w="1559" w:type="dxa"/>
            <w:vAlign w:val="center"/>
          </w:tcPr>
          <w:p w14:paraId="0329F595" w14:textId="2FA4E44F" w:rsidR="002C77B7" w:rsidRPr="004030EC" w:rsidRDefault="002C77B7" w:rsidP="002C77B7">
            <w:pPr>
              <w:jc w:val="center"/>
              <w:rPr>
                <w:rFonts w:ascii="GHEA Grapalat" w:hAnsi="GHEA Grapalat"/>
                <w:sz w:val="20"/>
                <w:szCs w:val="20"/>
              </w:rPr>
            </w:pPr>
            <w:r w:rsidRPr="00D97E24">
              <w:t>Куриная грудка</w:t>
            </w:r>
          </w:p>
        </w:tc>
        <w:tc>
          <w:tcPr>
            <w:tcW w:w="1187" w:type="dxa"/>
          </w:tcPr>
          <w:p w14:paraId="7BBEF798" w14:textId="1B8D0685" w:rsidR="002C77B7" w:rsidRPr="00A71D81" w:rsidRDefault="002C77B7" w:rsidP="002C77B7">
            <w:pPr>
              <w:jc w:val="center"/>
              <w:rPr>
                <w:rFonts w:ascii="GHEA Grapalat" w:hAnsi="GHEA Grapalat"/>
                <w:sz w:val="20"/>
              </w:rPr>
            </w:pPr>
          </w:p>
        </w:tc>
        <w:tc>
          <w:tcPr>
            <w:tcW w:w="2205" w:type="dxa"/>
          </w:tcPr>
          <w:p w14:paraId="682D7156" w14:textId="7EECFDAB" w:rsidR="002C77B7" w:rsidRPr="00804DC8" w:rsidRDefault="002C77B7" w:rsidP="002C77B7">
            <w:pPr>
              <w:jc w:val="center"/>
              <w:rPr>
                <w:rFonts w:ascii="GHEA Grapalat" w:hAnsi="GHEA Grapalat"/>
                <w:sz w:val="20"/>
                <w:lang w:val="hy-AM"/>
              </w:rPr>
            </w:pPr>
            <w:r w:rsidRPr="008E32BE">
              <w:rPr>
                <w:rFonts w:ascii="GHEA Grapalat" w:hAnsi="GHEA Grapalat"/>
                <w:sz w:val="20"/>
              </w:rPr>
              <w:t>Грудка куриная, без костей, местная, чистая, обескровленная, без посторонних запахов, упакованная в полиэтиленовые пленки. Охлажденная в глубине мышцы при температуре не выше 120°С.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«О безопасности мяса и мясной продукции» (ТС 034/2013), принятому Решением Комиссии Таможенного союза от 09.10.2013 г. № 68.</w:t>
            </w:r>
          </w:p>
        </w:tc>
        <w:tc>
          <w:tcPr>
            <w:tcW w:w="1085" w:type="dxa"/>
            <w:vAlign w:val="center"/>
          </w:tcPr>
          <w:p w14:paraId="3261EF66" w14:textId="77777777" w:rsidR="002C77B7" w:rsidRPr="00804DC8" w:rsidRDefault="002C77B7" w:rsidP="002C77B7">
            <w:pPr>
              <w:jc w:val="center"/>
              <w:rPr>
                <w:rFonts w:ascii="GHEA Grapalat" w:hAnsi="GHEA Grapalat"/>
                <w:sz w:val="20"/>
                <w:szCs w:val="20"/>
                <w:lang w:val="hy-AM"/>
              </w:rPr>
            </w:pPr>
            <w:r>
              <w:rPr>
                <w:rFonts w:ascii="GHEA Grapalat" w:hAnsi="GHEA Grapalat" w:cs="Arial"/>
                <w:sz w:val="20"/>
                <w:szCs w:val="20"/>
              </w:rPr>
              <w:t>кг</w:t>
            </w:r>
          </w:p>
        </w:tc>
        <w:tc>
          <w:tcPr>
            <w:tcW w:w="1559" w:type="dxa"/>
            <w:vAlign w:val="center"/>
          </w:tcPr>
          <w:p w14:paraId="7229D8E5" w14:textId="77777777" w:rsidR="002C77B7" w:rsidRPr="006853F7" w:rsidRDefault="002C77B7" w:rsidP="002C77B7">
            <w:pPr>
              <w:jc w:val="center"/>
              <w:rPr>
                <w:rFonts w:ascii="GHEA Grapalat" w:hAnsi="GHEA Grapalat"/>
                <w:sz w:val="20"/>
                <w:szCs w:val="20"/>
                <w:lang w:val="hy-AM"/>
              </w:rPr>
            </w:pPr>
          </w:p>
        </w:tc>
        <w:tc>
          <w:tcPr>
            <w:tcW w:w="1134" w:type="dxa"/>
            <w:vAlign w:val="center"/>
          </w:tcPr>
          <w:p w14:paraId="4A72B5E9" w14:textId="77777777" w:rsidR="002C77B7" w:rsidRPr="006853F7" w:rsidRDefault="002C77B7" w:rsidP="002C77B7">
            <w:pPr>
              <w:jc w:val="center"/>
              <w:rPr>
                <w:rFonts w:ascii="GHEA Grapalat" w:hAnsi="GHEA Grapalat"/>
                <w:sz w:val="20"/>
                <w:szCs w:val="20"/>
                <w:lang w:val="hy-AM"/>
              </w:rPr>
            </w:pPr>
          </w:p>
        </w:tc>
        <w:tc>
          <w:tcPr>
            <w:tcW w:w="850" w:type="dxa"/>
            <w:vAlign w:val="center"/>
          </w:tcPr>
          <w:p w14:paraId="2DB99B10" w14:textId="7554B78E" w:rsidR="002C77B7" w:rsidRPr="00F870C3" w:rsidRDefault="002C77B7" w:rsidP="002C77B7">
            <w:pPr>
              <w:jc w:val="center"/>
              <w:rPr>
                <w:rFonts w:ascii="GHEA Grapalat" w:hAnsi="GHEA Grapalat"/>
                <w:sz w:val="20"/>
                <w:szCs w:val="20"/>
                <w:lang w:val="hy-AM"/>
              </w:rPr>
            </w:pPr>
            <w:r>
              <w:rPr>
                <w:rFonts w:ascii="GHEA Grapalat" w:hAnsi="GHEA Grapalat" w:cs="Calibri"/>
                <w:color w:val="000000"/>
                <w:sz w:val="20"/>
                <w:szCs w:val="20"/>
              </w:rPr>
              <w:t>65</w:t>
            </w:r>
          </w:p>
        </w:tc>
        <w:tc>
          <w:tcPr>
            <w:tcW w:w="709" w:type="dxa"/>
            <w:vAlign w:val="center"/>
          </w:tcPr>
          <w:p w14:paraId="447E9279" w14:textId="0A518C79" w:rsidR="002C77B7" w:rsidRDefault="002C77B7" w:rsidP="002C77B7">
            <w:pPr>
              <w:jc w:val="center"/>
            </w:pPr>
            <w:r>
              <w:rPr>
                <w:rFonts w:ascii="GHEA Grapalat" w:hAnsi="GHEA Grapalat" w:cs="Arial"/>
                <w:color w:val="222222"/>
                <w:sz w:val="18"/>
                <w:szCs w:val="18"/>
                <w:shd w:val="clear" w:color="auto" w:fill="FFFFFF"/>
                <w:lang w:val="hy-AM"/>
              </w:rPr>
              <w:t>С. Аревик, 1-я ул. 4 квартал</w:t>
            </w:r>
          </w:p>
        </w:tc>
        <w:tc>
          <w:tcPr>
            <w:tcW w:w="1158" w:type="dxa"/>
            <w:vAlign w:val="center"/>
          </w:tcPr>
          <w:p w14:paraId="46C607BE" w14:textId="77777777" w:rsidR="002C77B7" w:rsidRPr="00E21EA7" w:rsidRDefault="002C77B7" w:rsidP="002C77B7">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tcPr>
          <w:p w14:paraId="3623F16B" w14:textId="60535FF2" w:rsidR="002C77B7" w:rsidRPr="002C77B7" w:rsidRDefault="002C77B7" w:rsidP="002C77B7">
            <w:pPr>
              <w:jc w:val="center"/>
              <w:rPr>
                <w:rFonts w:ascii="GHEA Grapalat" w:hAnsi="GHEA Grapalat"/>
                <w:sz w:val="20"/>
                <w:szCs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2C77B7" w:rsidRPr="00B138F3" w14:paraId="347A2A8C" w14:textId="77777777" w:rsidTr="00C14320">
        <w:trPr>
          <w:trHeight w:val="246"/>
          <w:jc w:val="center"/>
        </w:trPr>
        <w:tc>
          <w:tcPr>
            <w:tcW w:w="1242" w:type="dxa"/>
            <w:vAlign w:val="center"/>
          </w:tcPr>
          <w:p w14:paraId="1976DDDC" w14:textId="43E695A4" w:rsidR="002C77B7" w:rsidRPr="00EB0A68" w:rsidRDefault="002C77B7" w:rsidP="002C77B7">
            <w:pPr>
              <w:widowControl w:val="0"/>
              <w:jc w:val="center"/>
              <w:rPr>
                <w:rFonts w:ascii="GHEA Grapalat" w:hAnsi="GHEA Grapalat"/>
                <w:sz w:val="16"/>
                <w:szCs w:val="16"/>
                <w:lang w:val="en-US"/>
              </w:rPr>
            </w:pPr>
            <w:r>
              <w:rPr>
                <w:rFonts w:ascii="GHEA Grapalat" w:hAnsi="GHEA Grapalat"/>
                <w:sz w:val="16"/>
                <w:szCs w:val="16"/>
                <w:lang w:val="hy-AM"/>
              </w:rPr>
              <w:t>1</w:t>
            </w:r>
            <w:r>
              <w:rPr>
                <w:rFonts w:ascii="GHEA Grapalat" w:hAnsi="GHEA Grapalat"/>
                <w:sz w:val="16"/>
                <w:szCs w:val="16"/>
                <w:lang w:val="en-US"/>
              </w:rPr>
              <w:t>1</w:t>
            </w:r>
          </w:p>
        </w:tc>
        <w:tc>
          <w:tcPr>
            <w:tcW w:w="2715" w:type="dxa"/>
            <w:vAlign w:val="center"/>
          </w:tcPr>
          <w:p w14:paraId="0029FDD8" w14:textId="27FE75CC" w:rsidR="002C77B7" w:rsidRPr="00B3789B" w:rsidRDefault="002C77B7" w:rsidP="002C77B7">
            <w:pPr>
              <w:jc w:val="center"/>
              <w:rPr>
                <w:rFonts w:ascii="GHEA Grapalat" w:hAnsi="GHEA Grapalat"/>
                <w:sz w:val="20"/>
                <w:szCs w:val="20"/>
              </w:rPr>
            </w:pPr>
            <w:r>
              <w:rPr>
                <w:rFonts w:ascii="GHEA Grapalat" w:hAnsi="GHEA Grapalat" w:cs="Calibri"/>
                <w:color w:val="000000"/>
                <w:sz w:val="20"/>
                <w:szCs w:val="20"/>
              </w:rPr>
              <w:t>15811100</w:t>
            </w:r>
          </w:p>
        </w:tc>
        <w:tc>
          <w:tcPr>
            <w:tcW w:w="1559" w:type="dxa"/>
            <w:vAlign w:val="center"/>
          </w:tcPr>
          <w:p w14:paraId="65FBEE6E" w14:textId="63D789B5" w:rsidR="002C77B7" w:rsidRPr="004030EC" w:rsidRDefault="002C77B7" w:rsidP="002C77B7">
            <w:pPr>
              <w:jc w:val="center"/>
              <w:rPr>
                <w:rFonts w:ascii="GHEA Grapalat" w:hAnsi="GHEA Grapalat"/>
                <w:sz w:val="20"/>
                <w:szCs w:val="20"/>
              </w:rPr>
            </w:pPr>
            <w:r w:rsidRPr="00D97E24">
              <w:t>Хлеб</w:t>
            </w:r>
          </w:p>
        </w:tc>
        <w:tc>
          <w:tcPr>
            <w:tcW w:w="1187" w:type="dxa"/>
          </w:tcPr>
          <w:p w14:paraId="0CF6DD30" w14:textId="0C3FCA40" w:rsidR="002C77B7" w:rsidRPr="00A71D81" w:rsidRDefault="002C77B7" w:rsidP="002C77B7">
            <w:pPr>
              <w:jc w:val="center"/>
              <w:rPr>
                <w:rFonts w:ascii="GHEA Grapalat" w:hAnsi="GHEA Grapalat"/>
                <w:sz w:val="20"/>
              </w:rPr>
            </w:pPr>
          </w:p>
        </w:tc>
        <w:tc>
          <w:tcPr>
            <w:tcW w:w="2205" w:type="dxa"/>
          </w:tcPr>
          <w:p w14:paraId="38FBC7A3" w14:textId="64CC868D" w:rsidR="002C77B7" w:rsidRPr="00991236" w:rsidRDefault="002C77B7" w:rsidP="002C77B7">
            <w:pPr>
              <w:jc w:val="center"/>
              <w:rPr>
                <w:rFonts w:ascii="GHEA Grapalat" w:hAnsi="GHEA Grapalat"/>
                <w:sz w:val="20"/>
                <w:lang w:val="hy-AM"/>
              </w:rPr>
            </w:pPr>
            <w:r w:rsidRPr="008E32BE">
              <w:rPr>
                <w:rFonts w:ascii="GHEA Grapalat" w:hAnsi="GHEA Grapalat"/>
                <w:sz w:val="20"/>
              </w:rPr>
              <w:t>АСТ 31-2019, Хлеб из пшеничной муки, выработанный из пшеничной муки 1-го сорта.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 Остаточный срок годности не менее 90%. Согласно Закону РА «О стандартизации», технические условия на продукт должны быть зарегистрированы и представлены при поставке продукта. Срок годности: выпекать в день поставки. Обязательное условие: Перевозка пищевых продуктов должна осуществляться транспортными средствами, соответствующими требованиям, установленным правовыми актами в области безопасности пищевых продуктов.</w:t>
            </w:r>
          </w:p>
        </w:tc>
        <w:tc>
          <w:tcPr>
            <w:tcW w:w="1085" w:type="dxa"/>
            <w:vAlign w:val="center"/>
          </w:tcPr>
          <w:p w14:paraId="2E2678BB" w14:textId="77777777" w:rsidR="002C77B7" w:rsidRPr="00991236" w:rsidRDefault="002C77B7" w:rsidP="002C77B7">
            <w:pPr>
              <w:jc w:val="center"/>
              <w:rPr>
                <w:rFonts w:ascii="GHEA Grapalat" w:hAnsi="GHEA Grapalat"/>
                <w:sz w:val="20"/>
                <w:szCs w:val="20"/>
                <w:lang w:val="hy-AM"/>
              </w:rPr>
            </w:pPr>
            <w:r>
              <w:rPr>
                <w:rFonts w:ascii="GHEA Grapalat" w:hAnsi="GHEA Grapalat" w:cs="Arial"/>
                <w:sz w:val="20"/>
                <w:szCs w:val="20"/>
              </w:rPr>
              <w:t>кг</w:t>
            </w:r>
          </w:p>
        </w:tc>
        <w:tc>
          <w:tcPr>
            <w:tcW w:w="1559" w:type="dxa"/>
            <w:vAlign w:val="center"/>
          </w:tcPr>
          <w:p w14:paraId="14F26079" w14:textId="77777777" w:rsidR="002C77B7" w:rsidRPr="006853F7" w:rsidRDefault="002C77B7" w:rsidP="002C77B7">
            <w:pPr>
              <w:jc w:val="center"/>
              <w:rPr>
                <w:rFonts w:ascii="GHEA Grapalat" w:hAnsi="GHEA Grapalat"/>
                <w:sz w:val="20"/>
                <w:szCs w:val="20"/>
                <w:lang w:val="hy-AM"/>
              </w:rPr>
            </w:pPr>
          </w:p>
        </w:tc>
        <w:tc>
          <w:tcPr>
            <w:tcW w:w="1134" w:type="dxa"/>
            <w:vAlign w:val="center"/>
          </w:tcPr>
          <w:p w14:paraId="316BC0D3" w14:textId="77777777" w:rsidR="002C77B7" w:rsidRPr="006853F7" w:rsidRDefault="002C77B7" w:rsidP="002C77B7">
            <w:pPr>
              <w:jc w:val="center"/>
              <w:rPr>
                <w:rFonts w:ascii="GHEA Grapalat" w:hAnsi="GHEA Grapalat"/>
                <w:sz w:val="20"/>
                <w:szCs w:val="20"/>
                <w:lang w:val="hy-AM"/>
              </w:rPr>
            </w:pPr>
          </w:p>
        </w:tc>
        <w:tc>
          <w:tcPr>
            <w:tcW w:w="850" w:type="dxa"/>
            <w:vAlign w:val="center"/>
          </w:tcPr>
          <w:p w14:paraId="0DD12158" w14:textId="3E4C4DC9" w:rsidR="002C77B7" w:rsidRPr="00F870C3" w:rsidRDefault="002C77B7" w:rsidP="002C77B7">
            <w:pPr>
              <w:jc w:val="center"/>
              <w:rPr>
                <w:rFonts w:ascii="GHEA Grapalat" w:hAnsi="GHEA Grapalat"/>
                <w:sz w:val="20"/>
                <w:szCs w:val="20"/>
                <w:lang w:val="hy-AM"/>
              </w:rPr>
            </w:pPr>
            <w:r>
              <w:rPr>
                <w:rFonts w:ascii="GHEA Grapalat" w:hAnsi="GHEA Grapalat" w:cs="Calibri"/>
                <w:color w:val="000000"/>
                <w:sz w:val="20"/>
                <w:szCs w:val="20"/>
              </w:rPr>
              <w:t>488</w:t>
            </w:r>
          </w:p>
        </w:tc>
        <w:tc>
          <w:tcPr>
            <w:tcW w:w="709" w:type="dxa"/>
            <w:vAlign w:val="center"/>
          </w:tcPr>
          <w:p w14:paraId="2AF8D369" w14:textId="4C26776D" w:rsidR="002C77B7" w:rsidRDefault="002C77B7" w:rsidP="002C77B7">
            <w:pPr>
              <w:jc w:val="center"/>
            </w:pPr>
            <w:r>
              <w:rPr>
                <w:rFonts w:ascii="GHEA Grapalat" w:hAnsi="GHEA Grapalat" w:cs="Arial"/>
                <w:color w:val="222222"/>
                <w:sz w:val="18"/>
                <w:szCs w:val="18"/>
                <w:shd w:val="clear" w:color="auto" w:fill="FFFFFF"/>
                <w:lang w:val="hy-AM"/>
              </w:rPr>
              <w:t>С. Аревик, 1-я ул. 4 квартал</w:t>
            </w:r>
          </w:p>
        </w:tc>
        <w:tc>
          <w:tcPr>
            <w:tcW w:w="1158" w:type="dxa"/>
            <w:vAlign w:val="center"/>
          </w:tcPr>
          <w:p w14:paraId="26D31D97" w14:textId="77777777" w:rsidR="002C77B7" w:rsidRPr="00E21EA7" w:rsidRDefault="002C77B7" w:rsidP="002C77B7">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tcPr>
          <w:p w14:paraId="0C22F769" w14:textId="57D92769" w:rsidR="002C77B7" w:rsidRPr="002C77B7" w:rsidRDefault="002C77B7" w:rsidP="002C77B7">
            <w:pPr>
              <w:jc w:val="center"/>
              <w:rPr>
                <w:rFonts w:ascii="GHEA Grapalat" w:hAnsi="GHEA Grapalat"/>
                <w:sz w:val="20"/>
                <w:szCs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2C77B7" w:rsidRPr="00B138F3" w14:paraId="2B04FED9" w14:textId="77777777" w:rsidTr="00C14320">
        <w:trPr>
          <w:trHeight w:val="246"/>
          <w:jc w:val="center"/>
        </w:trPr>
        <w:tc>
          <w:tcPr>
            <w:tcW w:w="1242" w:type="dxa"/>
            <w:vAlign w:val="center"/>
          </w:tcPr>
          <w:p w14:paraId="4DBF0790" w14:textId="3AC4A981" w:rsidR="002C77B7" w:rsidRPr="00EB0A68" w:rsidRDefault="002C77B7" w:rsidP="002C77B7">
            <w:pPr>
              <w:widowControl w:val="0"/>
              <w:jc w:val="center"/>
              <w:rPr>
                <w:rFonts w:ascii="GHEA Grapalat" w:hAnsi="GHEA Grapalat"/>
                <w:sz w:val="16"/>
                <w:szCs w:val="16"/>
                <w:lang w:val="en-US"/>
              </w:rPr>
            </w:pPr>
            <w:r>
              <w:rPr>
                <w:rFonts w:ascii="GHEA Grapalat" w:hAnsi="GHEA Grapalat"/>
                <w:sz w:val="16"/>
                <w:szCs w:val="16"/>
                <w:lang w:val="hy-AM"/>
              </w:rPr>
              <w:t>1</w:t>
            </w:r>
            <w:r>
              <w:rPr>
                <w:rFonts w:ascii="GHEA Grapalat" w:hAnsi="GHEA Grapalat"/>
                <w:sz w:val="16"/>
                <w:szCs w:val="16"/>
                <w:lang w:val="en-US"/>
              </w:rPr>
              <w:t>2</w:t>
            </w:r>
          </w:p>
        </w:tc>
        <w:tc>
          <w:tcPr>
            <w:tcW w:w="2715" w:type="dxa"/>
            <w:vAlign w:val="center"/>
          </w:tcPr>
          <w:p w14:paraId="3491FCD3" w14:textId="7A18170A" w:rsidR="002C77B7" w:rsidRPr="00B3789B" w:rsidRDefault="002C77B7" w:rsidP="002C77B7">
            <w:pPr>
              <w:jc w:val="center"/>
              <w:rPr>
                <w:rFonts w:ascii="GHEA Grapalat" w:hAnsi="GHEA Grapalat"/>
                <w:sz w:val="20"/>
                <w:szCs w:val="20"/>
              </w:rPr>
            </w:pPr>
            <w:r>
              <w:rPr>
                <w:rFonts w:ascii="GHEA Grapalat" w:hAnsi="GHEA Grapalat" w:cs="Calibri"/>
                <w:color w:val="000000"/>
                <w:sz w:val="20"/>
                <w:szCs w:val="20"/>
              </w:rPr>
              <w:t>15616000</w:t>
            </w:r>
          </w:p>
        </w:tc>
        <w:tc>
          <w:tcPr>
            <w:tcW w:w="1559" w:type="dxa"/>
            <w:vAlign w:val="center"/>
          </w:tcPr>
          <w:p w14:paraId="5F9CF880" w14:textId="5ECACAE1" w:rsidR="002C77B7" w:rsidRPr="004030EC" w:rsidRDefault="002C77B7" w:rsidP="002C77B7">
            <w:pPr>
              <w:jc w:val="center"/>
              <w:rPr>
                <w:rFonts w:ascii="GHEA Grapalat" w:hAnsi="GHEA Grapalat"/>
                <w:sz w:val="20"/>
                <w:szCs w:val="20"/>
              </w:rPr>
            </w:pPr>
            <w:r w:rsidRPr="00D97E24">
              <w:t>Гречка</w:t>
            </w:r>
          </w:p>
        </w:tc>
        <w:tc>
          <w:tcPr>
            <w:tcW w:w="1187" w:type="dxa"/>
          </w:tcPr>
          <w:p w14:paraId="23F63C24" w14:textId="063EB9FE" w:rsidR="002C77B7" w:rsidRPr="00A71D81" w:rsidRDefault="002C77B7" w:rsidP="002C77B7">
            <w:pPr>
              <w:jc w:val="center"/>
              <w:rPr>
                <w:rFonts w:ascii="GHEA Grapalat" w:hAnsi="GHEA Grapalat"/>
                <w:sz w:val="20"/>
              </w:rPr>
            </w:pPr>
          </w:p>
        </w:tc>
        <w:tc>
          <w:tcPr>
            <w:tcW w:w="2205" w:type="dxa"/>
          </w:tcPr>
          <w:p w14:paraId="386DEB4C" w14:textId="1552ABC3" w:rsidR="002C77B7" w:rsidRPr="00804DC8" w:rsidRDefault="002C77B7" w:rsidP="002C77B7">
            <w:pPr>
              <w:jc w:val="center"/>
              <w:rPr>
                <w:rFonts w:ascii="GHEA Grapalat" w:hAnsi="GHEA Grapalat"/>
                <w:sz w:val="20"/>
                <w:lang w:val="hy-AM"/>
              </w:rPr>
            </w:pPr>
            <w:r w:rsidRPr="008E32BE">
              <w:rPr>
                <w:rFonts w:ascii="GHEA Grapalat" w:hAnsi="GHEA Grapalat"/>
                <w:sz w:val="20"/>
              </w:rPr>
              <w:t>ГОСТ 5550-2021, крупа гречневая I или II сорта, сухая, влажностью не более 15%. Остаточный срок годности на момент поставки не менее 80%,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Таможенным кодексам N 021/2011 и 022/2011.</w:t>
            </w:r>
          </w:p>
        </w:tc>
        <w:tc>
          <w:tcPr>
            <w:tcW w:w="1085" w:type="dxa"/>
            <w:vAlign w:val="center"/>
          </w:tcPr>
          <w:p w14:paraId="6BE8A19E" w14:textId="77777777" w:rsidR="002C77B7" w:rsidRPr="00804DC8" w:rsidRDefault="002C77B7" w:rsidP="002C77B7">
            <w:pPr>
              <w:jc w:val="center"/>
              <w:rPr>
                <w:rFonts w:ascii="GHEA Grapalat" w:hAnsi="GHEA Grapalat"/>
                <w:sz w:val="20"/>
                <w:szCs w:val="20"/>
                <w:lang w:val="hy-AM"/>
              </w:rPr>
            </w:pPr>
            <w:r>
              <w:rPr>
                <w:rFonts w:ascii="GHEA Grapalat" w:hAnsi="GHEA Grapalat" w:cs="Arial"/>
                <w:sz w:val="20"/>
                <w:szCs w:val="20"/>
              </w:rPr>
              <w:t>кг</w:t>
            </w:r>
          </w:p>
        </w:tc>
        <w:tc>
          <w:tcPr>
            <w:tcW w:w="1559" w:type="dxa"/>
            <w:vAlign w:val="center"/>
          </w:tcPr>
          <w:p w14:paraId="568D1086" w14:textId="77777777" w:rsidR="002C77B7" w:rsidRPr="006853F7" w:rsidRDefault="002C77B7" w:rsidP="002C77B7">
            <w:pPr>
              <w:jc w:val="center"/>
              <w:rPr>
                <w:rFonts w:ascii="GHEA Grapalat" w:hAnsi="GHEA Grapalat"/>
                <w:sz w:val="20"/>
                <w:szCs w:val="20"/>
                <w:lang w:val="hy-AM"/>
              </w:rPr>
            </w:pPr>
          </w:p>
        </w:tc>
        <w:tc>
          <w:tcPr>
            <w:tcW w:w="1134" w:type="dxa"/>
            <w:vAlign w:val="center"/>
          </w:tcPr>
          <w:p w14:paraId="7CBFD4B2" w14:textId="77777777" w:rsidR="002C77B7" w:rsidRPr="006853F7" w:rsidRDefault="002C77B7" w:rsidP="002C77B7">
            <w:pPr>
              <w:jc w:val="center"/>
              <w:rPr>
                <w:rFonts w:ascii="GHEA Grapalat" w:hAnsi="GHEA Grapalat"/>
                <w:sz w:val="20"/>
                <w:szCs w:val="20"/>
                <w:lang w:val="hy-AM"/>
              </w:rPr>
            </w:pPr>
          </w:p>
        </w:tc>
        <w:tc>
          <w:tcPr>
            <w:tcW w:w="850" w:type="dxa"/>
            <w:vAlign w:val="center"/>
          </w:tcPr>
          <w:p w14:paraId="664F9FB5" w14:textId="0CE27085" w:rsidR="002C77B7" w:rsidRPr="00F870C3" w:rsidRDefault="002C77B7" w:rsidP="002C77B7">
            <w:pPr>
              <w:jc w:val="center"/>
              <w:rPr>
                <w:rFonts w:ascii="GHEA Grapalat" w:hAnsi="GHEA Grapalat"/>
                <w:sz w:val="20"/>
                <w:szCs w:val="20"/>
                <w:lang w:val="hy-AM"/>
              </w:rPr>
            </w:pPr>
            <w:r>
              <w:rPr>
                <w:rFonts w:ascii="GHEA Grapalat" w:hAnsi="GHEA Grapalat" w:cs="Calibri"/>
                <w:color w:val="000000"/>
                <w:sz w:val="20"/>
                <w:szCs w:val="20"/>
              </w:rPr>
              <w:t>65</w:t>
            </w:r>
          </w:p>
        </w:tc>
        <w:tc>
          <w:tcPr>
            <w:tcW w:w="709" w:type="dxa"/>
            <w:vAlign w:val="center"/>
          </w:tcPr>
          <w:p w14:paraId="17AEC417" w14:textId="42F999C6" w:rsidR="002C77B7" w:rsidRDefault="002C77B7" w:rsidP="002C77B7">
            <w:pPr>
              <w:jc w:val="center"/>
            </w:pPr>
            <w:r>
              <w:rPr>
                <w:rFonts w:ascii="GHEA Grapalat" w:hAnsi="GHEA Grapalat" w:cs="Arial"/>
                <w:color w:val="222222"/>
                <w:sz w:val="18"/>
                <w:szCs w:val="18"/>
                <w:shd w:val="clear" w:color="auto" w:fill="FFFFFF"/>
                <w:lang w:val="hy-AM"/>
              </w:rPr>
              <w:t>С. Аревик, 1-я ул. 4 квартал</w:t>
            </w:r>
          </w:p>
        </w:tc>
        <w:tc>
          <w:tcPr>
            <w:tcW w:w="1158" w:type="dxa"/>
            <w:vAlign w:val="center"/>
          </w:tcPr>
          <w:p w14:paraId="26A557F6" w14:textId="77777777" w:rsidR="002C77B7" w:rsidRPr="00E21EA7" w:rsidRDefault="002C77B7" w:rsidP="002C77B7">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tcPr>
          <w:p w14:paraId="302C3549" w14:textId="19533A52" w:rsidR="002C77B7" w:rsidRPr="002C77B7" w:rsidRDefault="002C77B7" w:rsidP="002C77B7">
            <w:pPr>
              <w:jc w:val="center"/>
              <w:rPr>
                <w:rFonts w:ascii="GHEA Grapalat" w:hAnsi="GHEA Grapalat"/>
                <w:sz w:val="20"/>
                <w:szCs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2C77B7" w:rsidRPr="00B138F3" w14:paraId="67DE2B6C" w14:textId="77777777" w:rsidTr="00C14320">
        <w:trPr>
          <w:trHeight w:val="246"/>
          <w:jc w:val="center"/>
        </w:trPr>
        <w:tc>
          <w:tcPr>
            <w:tcW w:w="1242" w:type="dxa"/>
            <w:vAlign w:val="center"/>
          </w:tcPr>
          <w:p w14:paraId="79B18FB0" w14:textId="273F3232" w:rsidR="002C77B7" w:rsidRPr="00EB0A68" w:rsidRDefault="002C77B7" w:rsidP="002C77B7">
            <w:pPr>
              <w:widowControl w:val="0"/>
              <w:jc w:val="center"/>
              <w:rPr>
                <w:rFonts w:ascii="GHEA Grapalat" w:hAnsi="GHEA Grapalat"/>
                <w:sz w:val="16"/>
                <w:szCs w:val="16"/>
                <w:lang w:val="en-US"/>
              </w:rPr>
            </w:pPr>
            <w:r>
              <w:rPr>
                <w:rFonts w:ascii="GHEA Grapalat" w:hAnsi="GHEA Grapalat"/>
                <w:sz w:val="16"/>
                <w:szCs w:val="16"/>
                <w:lang w:val="hy-AM"/>
              </w:rPr>
              <w:t>1</w:t>
            </w:r>
            <w:r>
              <w:rPr>
                <w:rFonts w:ascii="GHEA Grapalat" w:hAnsi="GHEA Grapalat"/>
                <w:sz w:val="16"/>
                <w:szCs w:val="16"/>
                <w:lang w:val="en-US"/>
              </w:rPr>
              <w:t>3</w:t>
            </w:r>
          </w:p>
        </w:tc>
        <w:tc>
          <w:tcPr>
            <w:tcW w:w="2715" w:type="dxa"/>
            <w:vAlign w:val="center"/>
          </w:tcPr>
          <w:p w14:paraId="2BE2505E" w14:textId="668BE5C3" w:rsidR="002C77B7" w:rsidRPr="00B3789B" w:rsidRDefault="002C77B7" w:rsidP="002C77B7">
            <w:pPr>
              <w:jc w:val="center"/>
              <w:rPr>
                <w:rFonts w:ascii="GHEA Grapalat" w:hAnsi="GHEA Grapalat"/>
                <w:sz w:val="20"/>
                <w:szCs w:val="20"/>
              </w:rPr>
            </w:pPr>
            <w:r>
              <w:rPr>
                <w:rFonts w:ascii="GHEA Grapalat" w:hAnsi="GHEA Grapalat" w:cs="Calibri"/>
                <w:color w:val="000000"/>
                <w:sz w:val="20"/>
                <w:szCs w:val="20"/>
              </w:rPr>
              <w:t>3142510</w:t>
            </w:r>
          </w:p>
        </w:tc>
        <w:tc>
          <w:tcPr>
            <w:tcW w:w="1559" w:type="dxa"/>
            <w:vAlign w:val="center"/>
          </w:tcPr>
          <w:p w14:paraId="243202B0" w14:textId="24D609AF" w:rsidR="002C77B7" w:rsidRPr="004030EC" w:rsidRDefault="002C77B7" w:rsidP="002C77B7">
            <w:pPr>
              <w:jc w:val="center"/>
              <w:rPr>
                <w:rFonts w:ascii="GHEA Grapalat" w:hAnsi="GHEA Grapalat"/>
                <w:sz w:val="20"/>
                <w:szCs w:val="20"/>
              </w:rPr>
            </w:pPr>
            <w:r w:rsidRPr="00D97E24">
              <w:t>Яйца</w:t>
            </w:r>
          </w:p>
        </w:tc>
        <w:tc>
          <w:tcPr>
            <w:tcW w:w="1187" w:type="dxa"/>
          </w:tcPr>
          <w:p w14:paraId="2D9DD9ED" w14:textId="2F71F65A" w:rsidR="002C77B7" w:rsidRPr="00A71D81" w:rsidRDefault="002C77B7" w:rsidP="002C77B7">
            <w:pPr>
              <w:jc w:val="center"/>
              <w:rPr>
                <w:rFonts w:ascii="GHEA Grapalat" w:hAnsi="GHEA Grapalat"/>
                <w:sz w:val="20"/>
              </w:rPr>
            </w:pPr>
          </w:p>
        </w:tc>
        <w:tc>
          <w:tcPr>
            <w:tcW w:w="2205" w:type="dxa"/>
          </w:tcPr>
          <w:p w14:paraId="1F9417D5" w14:textId="77777777" w:rsidR="002C77B7" w:rsidRPr="008E32BE" w:rsidRDefault="002C77B7" w:rsidP="002C77B7">
            <w:pPr>
              <w:jc w:val="center"/>
              <w:rPr>
                <w:rFonts w:ascii="GHEA Grapalat" w:hAnsi="GHEA Grapalat"/>
                <w:sz w:val="20"/>
              </w:rPr>
            </w:pPr>
            <w:r w:rsidRPr="008E32BE">
              <w:rPr>
                <w:rFonts w:ascii="GHEA Grapalat" w:hAnsi="GHEA Grapalat"/>
                <w:sz w:val="20"/>
              </w:rPr>
              <w:t>АСТ 182-2012, Яйца куриные пищевые, столовые, 1 сорта, сортированные по массе одного яйца; Срок годности яиц: 25 суток. Остаточный срок годности не менее 90%:</w:t>
            </w:r>
          </w:p>
          <w:p w14:paraId="6B672AD7" w14:textId="0F62FE81" w:rsidR="002C77B7" w:rsidRPr="00804DC8" w:rsidRDefault="002C77B7" w:rsidP="002C77B7">
            <w:pPr>
              <w:jc w:val="center"/>
              <w:rPr>
                <w:rFonts w:ascii="GHEA Grapalat" w:hAnsi="GHEA Grapalat"/>
                <w:sz w:val="20"/>
                <w:lang w:val="hy-AM"/>
              </w:rPr>
            </w:pPr>
            <w:r w:rsidRPr="008E32BE">
              <w:rPr>
                <w:rFonts w:ascii="GHEA Grapalat" w:hAnsi="GHEA Grapalat"/>
                <w:sz w:val="20"/>
              </w:rPr>
              <w:t>1 яйцо 50 грамм.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1085" w:type="dxa"/>
            <w:vAlign w:val="center"/>
          </w:tcPr>
          <w:p w14:paraId="6FE36088" w14:textId="77777777" w:rsidR="002C77B7" w:rsidRPr="00804DC8" w:rsidRDefault="002C77B7" w:rsidP="002C77B7">
            <w:pPr>
              <w:jc w:val="center"/>
              <w:rPr>
                <w:rFonts w:ascii="GHEA Grapalat" w:hAnsi="GHEA Grapalat"/>
                <w:sz w:val="20"/>
                <w:szCs w:val="20"/>
                <w:lang w:val="hy-AM"/>
              </w:rPr>
            </w:pPr>
            <w:proofErr w:type="spellStart"/>
            <w:r>
              <w:rPr>
                <w:rFonts w:ascii="GHEA Grapalat" w:hAnsi="GHEA Grapalat" w:cs="Arial"/>
                <w:sz w:val="20"/>
                <w:szCs w:val="20"/>
              </w:rPr>
              <w:t>шт</w:t>
            </w:r>
            <w:proofErr w:type="spellEnd"/>
          </w:p>
        </w:tc>
        <w:tc>
          <w:tcPr>
            <w:tcW w:w="1559" w:type="dxa"/>
            <w:vAlign w:val="center"/>
          </w:tcPr>
          <w:p w14:paraId="00FB26F0" w14:textId="77777777" w:rsidR="002C77B7" w:rsidRPr="006853F7" w:rsidRDefault="002C77B7" w:rsidP="002C77B7">
            <w:pPr>
              <w:jc w:val="center"/>
              <w:rPr>
                <w:rFonts w:ascii="GHEA Grapalat" w:hAnsi="GHEA Grapalat"/>
                <w:sz w:val="20"/>
                <w:szCs w:val="20"/>
                <w:lang w:val="hy-AM"/>
              </w:rPr>
            </w:pPr>
          </w:p>
        </w:tc>
        <w:tc>
          <w:tcPr>
            <w:tcW w:w="1134" w:type="dxa"/>
            <w:vAlign w:val="center"/>
          </w:tcPr>
          <w:p w14:paraId="3E117D76" w14:textId="77777777" w:rsidR="002C77B7" w:rsidRPr="006853F7" w:rsidRDefault="002C77B7" w:rsidP="002C77B7">
            <w:pPr>
              <w:jc w:val="center"/>
              <w:rPr>
                <w:rFonts w:ascii="GHEA Grapalat" w:hAnsi="GHEA Grapalat"/>
                <w:sz w:val="20"/>
                <w:szCs w:val="20"/>
                <w:lang w:val="hy-AM"/>
              </w:rPr>
            </w:pPr>
          </w:p>
        </w:tc>
        <w:tc>
          <w:tcPr>
            <w:tcW w:w="850" w:type="dxa"/>
            <w:vAlign w:val="center"/>
          </w:tcPr>
          <w:p w14:paraId="4006DB27" w14:textId="280C8E6E" w:rsidR="002C77B7" w:rsidRPr="00F870C3" w:rsidRDefault="002C77B7" w:rsidP="002C77B7">
            <w:pPr>
              <w:jc w:val="center"/>
              <w:rPr>
                <w:rFonts w:ascii="GHEA Grapalat" w:hAnsi="GHEA Grapalat"/>
                <w:sz w:val="20"/>
                <w:szCs w:val="20"/>
                <w:lang w:val="hy-AM"/>
              </w:rPr>
            </w:pPr>
            <w:r>
              <w:rPr>
                <w:rFonts w:ascii="GHEA Grapalat" w:hAnsi="GHEA Grapalat" w:cs="Calibri"/>
                <w:color w:val="000000"/>
                <w:sz w:val="20"/>
                <w:szCs w:val="20"/>
              </w:rPr>
              <w:t>1302</w:t>
            </w:r>
          </w:p>
        </w:tc>
        <w:tc>
          <w:tcPr>
            <w:tcW w:w="709" w:type="dxa"/>
            <w:vAlign w:val="center"/>
          </w:tcPr>
          <w:p w14:paraId="621250D1" w14:textId="4B62D395" w:rsidR="002C77B7" w:rsidRDefault="002C77B7" w:rsidP="002C77B7">
            <w:pPr>
              <w:jc w:val="center"/>
            </w:pPr>
            <w:r>
              <w:rPr>
                <w:rFonts w:ascii="GHEA Grapalat" w:hAnsi="GHEA Grapalat" w:cs="Arial"/>
                <w:color w:val="222222"/>
                <w:sz w:val="18"/>
                <w:szCs w:val="18"/>
                <w:shd w:val="clear" w:color="auto" w:fill="FFFFFF"/>
                <w:lang w:val="hy-AM"/>
              </w:rPr>
              <w:t>С. Аревик, 1-я ул. 4 квартал</w:t>
            </w:r>
          </w:p>
        </w:tc>
        <w:tc>
          <w:tcPr>
            <w:tcW w:w="1158" w:type="dxa"/>
            <w:vAlign w:val="center"/>
          </w:tcPr>
          <w:p w14:paraId="73B3401C" w14:textId="77777777" w:rsidR="002C77B7" w:rsidRPr="00E21EA7" w:rsidRDefault="002C77B7" w:rsidP="002C77B7">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tcPr>
          <w:p w14:paraId="3EAF5860" w14:textId="46980AB3" w:rsidR="002C77B7" w:rsidRPr="002C77B7" w:rsidRDefault="002C77B7" w:rsidP="002C77B7">
            <w:pPr>
              <w:jc w:val="center"/>
              <w:rPr>
                <w:rFonts w:ascii="GHEA Grapalat" w:hAnsi="GHEA Grapalat"/>
                <w:sz w:val="20"/>
                <w:szCs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2C77B7" w:rsidRPr="00B138F3" w14:paraId="1E4AD891" w14:textId="77777777" w:rsidTr="00C14320">
        <w:trPr>
          <w:trHeight w:val="246"/>
          <w:jc w:val="center"/>
        </w:trPr>
        <w:tc>
          <w:tcPr>
            <w:tcW w:w="1242" w:type="dxa"/>
            <w:vAlign w:val="center"/>
          </w:tcPr>
          <w:p w14:paraId="5134B230" w14:textId="39A23939" w:rsidR="002C77B7" w:rsidRPr="00EB0A68" w:rsidRDefault="002C77B7" w:rsidP="002C77B7">
            <w:pPr>
              <w:widowControl w:val="0"/>
              <w:jc w:val="center"/>
              <w:rPr>
                <w:rFonts w:ascii="GHEA Grapalat" w:hAnsi="GHEA Grapalat"/>
                <w:sz w:val="16"/>
                <w:szCs w:val="16"/>
                <w:lang w:val="en-US"/>
              </w:rPr>
            </w:pPr>
            <w:r>
              <w:rPr>
                <w:rFonts w:ascii="GHEA Grapalat" w:hAnsi="GHEA Grapalat"/>
                <w:sz w:val="16"/>
                <w:szCs w:val="16"/>
                <w:lang w:val="hy-AM"/>
              </w:rPr>
              <w:t>1</w:t>
            </w:r>
            <w:r>
              <w:rPr>
                <w:rFonts w:ascii="GHEA Grapalat" w:hAnsi="GHEA Grapalat"/>
                <w:sz w:val="16"/>
                <w:szCs w:val="16"/>
                <w:lang w:val="en-US"/>
              </w:rPr>
              <w:t>4</w:t>
            </w:r>
          </w:p>
        </w:tc>
        <w:tc>
          <w:tcPr>
            <w:tcW w:w="2715" w:type="dxa"/>
            <w:vAlign w:val="center"/>
          </w:tcPr>
          <w:p w14:paraId="6DA4C11D" w14:textId="64B49A50" w:rsidR="002C77B7" w:rsidRPr="00B3789B" w:rsidRDefault="002C77B7" w:rsidP="002C77B7">
            <w:pPr>
              <w:jc w:val="center"/>
              <w:rPr>
                <w:rFonts w:ascii="GHEA Grapalat" w:hAnsi="GHEA Grapalat"/>
                <w:sz w:val="20"/>
                <w:szCs w:val="20"/>
              </w:rPr>
            </w:pPr>
            <w:r>
              <w:rPr>
                <w:rFonts w:ascii="GHEA Grapalat" w:hAnsi="GHEA Grapalat" w:cs="Calibri"/>
                <w:color w:val="000000"/>
                <w:sz w:val="20"/>
                <w:szCs w:val="20"/>
              </w:rPr>
              <w:t>15851100</w:t>
            </w:r>
          </w:p>
        </w:tc>
        <w:tc>
          <w:tcPr>
            <w:tcW w:w="1559" w:type="dxa"/>
            <w:vAlign w:val="center"/>
          </w:tcPr>
          <w:p w14:paraId="64916208" w14:textId="423E4049" w:rsidR="002C77B7" w:rsidRPr="004030EC" w:rsidRDefault="002C77B7" w:rsidP="002C77B7">
            <w:pPr>
              <w:jc w:val="center"/>
              <w:rPr>
                <w:rFonts w:ascii="GHEA Grapalat" w:hAnsi="GHEA Grapalat"/>
                <w:sz w:val="20"/>
                <w:szCs w:val="20"/>
              </w:rPr>
            </w:pPr>
            <w:r w:rsidRPr="00D97E24">
              <w:t>Макароны</w:t>
            </w:r>
          </w:p>
        </w:tc>
        <w:tc>
          <w:tcPr>
            <w:tcW w:w="1187" w:type="dxa"/>
          </w:tcPr>
          <w:p w14:paraId="386AA758" w14:textId="4204B38F" w:rsidR="002C77B7" w:rsidRPr="00A71D81" w:rsidRDefault="002C77B7" w:rsidP="002C77B7">
            <w:pPr>
              <w:jc w:val="center"/>
              <w:rPr>
                <w:rFonts w:ascii="GHEA Grapalat" w:hAnsi="GHEA Grapalat"/>
                <w:sz w:val="20"/>
              </w:rPr>
            </w:pPr>
          </w:p>
        </w:tc>
        <w:tc>
          <w:tcPr>
            <w:tcW w:w="2205" w:type="dxa"/>
          </w:tcPr>
          <w:p w14:paraId="6EA2BE05" w14:textId="63CA5036" w:rsidR="002C77B7" w:rsidRPr="00991236" w:rsidRDefault="002C77B7" w:rsidP="002C77B7">
            <w:pPr>
              <w:jc w:val="center"/>
              <w:rPr>
                <w:rFonts w:ascii="GHEA Grapalat" w:hAnsi="GHEA Grapalat"/>
                <w:sz w:val="20"/>
                <w:lang w:val="hy-AM"/>
              </w:rPr>
            </w:pPr>
            <w:r w:rsidRPr="008E32BE">
              <w:rPr>
                <w:rFonts w:ascii="GHEA Grapalat" w:hAnsi="GHEA Grapalat"/>
                <w:sz w:val="20"/>
              </w:rPr>
              <w:t>ГОСТ 31743-2017, Макаронные изделия из пресного теста, в зависимости от вида и качества муки: А (мука из твердых сортов пшеницы), Б (мука из мягких стекловидных сортов пшеницы), просеянные и непросеянные. Сухие, влажность не более 13%, кислотность не выше 4 градусов. Остаточный срок годности на момент поставки не менее 90%,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Таможенный кодекс N 021/2011 и 022/2011.</w:t>
            </w:r>
          </w:p>
        </w:tc>
        <w:tc>
          <w:tcPr>
            <w:tcW w:w="1085" w:type="dxa"/>
            <w:vAlign w:val="center"/>
          </w:tcPr>
          <w:p w14:paraId="7460CAF6" w14:textId="77777777" w:rsidR="002C77B7" w:rsidRPr="00991236" w:rsidRDefault="002C77B7" w:rsidP="002C77B7">
            <w:pPr>
              <w:jc w:val="center"/>
              <w:rPr>
                <w:rFonts w:ascii="GHEA Grapalat" w:hAnsi="GHEA Grapalat"/>
                <w:sz w:val="20"/>
                <w:szCs w:val="20"/>
                <w:lang w:val="hy-AM"/>
              </w:rPr>
            </w:pPr>
            <w:r>
              <w:rPr>
                <w:rFonts w:ascii="GHEA Grapalat" w:hAnsi="GHEA Grapalat" w:cs="Arial"/>
                <w:sz w:val="20"/>
                <w:szCs w:val="20"/>
              </w:rPr>
              <w:t>кг</w:t>
            </w:r>
          </w:p>
        </w:tc>
        <w:tc>
          <w:tcPr>
            <w:tcW w:w="1559" w:type="dxa"/>
            <w:vAlign w:val="center"/>
          </w:tcPr>
          <w:p w14:paraId="40573707" w14:textId="77777777" w:rsidR="002C77B7" w:rsidRPr="006853F7" w:rsidRDefault="002C77B7" w:rsidP="002C77B7">
            <w:pPr>
              <w:jc w:val="center"/>
              <w:rPr>
                <w:rFonts w:ascii="GHEA Grapalat" w:hAnsi="GHEA Grapalat"/>
                <w:sz w:val="20"/>
                <w:szCs w:val="20"/>
                <w:lang w:val="hy-AM"/>
              </w:rPr>
            </w:pPr>
          </w:p>
        </w:tc>
        <w:tc>
          <w:tcPr>
            <w:tcW w:w="1134" w:type="dxa"/>
            <w:vAlign w:val="center"/>
          </w:tcPr>
          <w:p w14:paraId="6CE6E487" w14:textId="77777777" w:rsidR="002C77B7" w:rsidRPr="006853F7" w:rsidRDefault="002C77B7" w:rsidP="002C77B7">
            <w:pPr>
              <w:jc w:val="center"/>
              <w:rPr>
                <w:rFonts w:ascii="GHEA Grapalat" w:hAnsi="GHEA Grapalat"/>
                <w:sz w:val="20"/>
                <w:szCs w:val="20"/>
                <w:lang w:val="hy-AM"/>
              </w:rPr>
            </w:pPr>
          </w:p>
        </w:tc>
        <w:tc>
          <w:tcPr>
            <w:tcW w:w="850" w:type="dxa"/>
            <w:vAlign w:val="center"/>
          </w:tcPr>
          <w:p w14:paraId="70D9F8D7" w14:textId="7437B647" w:rsidR="002C77B7" w:rsidRPr="00F870C3" w:rsidRDefault="002C77B7" w:rsidP="002C77B7">
            <w:pPr>
              <w:jc w:val="center"/>
              <w:rPr>
                <w:rFonts w:ascii="GHEA Grapalat" w:hAnsi="GHEA Grapalat"/>
                <w:sz w:val="20"/>
                <w:szCs w:val="20"/>
                <w:lang w:val="hy-AM"/>
              </w:rPr>
            </w:pPr>
            <w:r>
              <w:rPr>
                <w:rFonts w:ascii="GHEA Grapalat" w:hAnsi="GHEA Grapalat" w:cs="Calibri"/>
                <w:color w:val="000000"/>
                <w:sz w:val="20"/>
                <w:szCs w:val="20"/>
              </w:rPr>
              <w:t>72</w:t>
            </w:r>
          </w:p>
        </w:tc>
        <w:tc>
          <w:tcPr>
            <w:tcW w:w="709" w:type="dxa"/>
            <w:vAlign w:val="center"/>
          </w:tcPr>
          <w:p w14:paraId="752C3C39" w14:textId="466458F8" w:rsidR="002C77B7" w:rsidRDefault="002C77B7" w:rsidP="002C77B7">
            <w:pPr>
              <w:jc w:val="center"/>
            </w:pPr>
            <w:r>
              <w:rPr>
                <w:rFonts w:ascii="GHEA Grapalat" w:hAnsi="GHEA Grapalat" w:cs="Arial"/>
                <w:color w:val="222222"/>
                <w:sz w:val="18"/>
                <w:szCs w:val="18"/>
                <w:shd w:val="clear" w:color="auto" w:fill="FFFFFF"/>
                <w:lang w:val="hy-AM"/>
              </w:rPr>
              <w:t>С. Аревик, 1-я ул. 4 квартал</w:t>
            </w:r>
          </w:p>
        </w:tc>
        <w:tc>
          <w:tcPr>
            <w:tcW w:w="1158" w:type="dxa"/>
            <w:vAlign w:val="center"/>
          </w:tcPr>
          <w:p w14:paraId="3D0F5B1B" w14:textId="77777777" w:rsidR="002C77B7" w:rsidRPr="00E21EA7" w:rsidRDefault="002C77B7" w:rsidP="002C77B7">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tcPr>
          <w:p w14:paraId="1126F327" w14:textId="7C3B0AD6" w:rsidR="002C77B7" w:rsidRPr="002C77B7" w:rsidRDefault="002C77B7" w:rsidP="002C77B7">
            <w:pPr>
              <w:jc w:val="center"/>
              <w:rPr>
                <w:rFonts w:ascii="GHEA Grapalat" w:hAnsi="GHEA Grapalat"/>
                <w:sz w:val="20"/>
                <w:szCs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2C77B7" w:rsidRPr="00B138F3" w14:paraId="71DD686A" w14:textId="77777777" w:rsidTr="00C14320">
        <w:trPr>
          <w:trHeight w:val="246"/>
          <w:jc w:val="center"/>
        </w:trPr>
        <w:tc>
          <w:tcPr>
            <w:tcW w:w="1242" w:type="dxa"/>
            <w:vAlign w:val="center"/>
          </w:tcPr>
          <w:p w14:paraId="3862EB66" w14:textId="2789A02F" w:rsidR="002C77B7" w:rsidRPr="00EB0A68" w:rsidRDefault="002C77B7" w:rsidP="002C77B7">
            <w:pPr>
              <w:widowControl w:val="0"/>
              <w:jc w:val="center"/>
              <w:rPr>
                <w:rFonts w:ascii="GHEA Grapalat" w:hAnsi="GHEA Grapalat"/>
                <w:sz w:val="16"/>
                <w:szCs w:val="16"/>
                <w:lang w:val="en-US"/>
              </w:rPr>
            </w:pPr>
            <w:r>
              <w:rPr>
                <w:rFonts w:ascii="GHEA Grapalat" w:hAnsi="GHEA Grapalat"/>
                <w:sz w:val="16"/>
                <w:szCs w:val="16"/>
                <w:lang w:val="hy-AM"/>
              </w:rPr>
              <w:t>1</w:t>
            </w:r>
            <w:r>
              <w:rPr>
                <w:rFonts w:ascii="GHEA Grapalat" w:hAnsi="GHEA Grapalat"/>
                <w:sz w:val="16"/>
                <w:szCs w:val="16"/>
                <w:lang w:val="en-US"/>
              </w:rPr>
              <w:t>5</w:t>
            </w:r>
          </w:p>
        </w:tc>
        <w:tc>
          <w:tcPr>
            <w:tcW w:w="2715" w:type="dxa"/>
            <w:vAlign w:val="center"/>
          </w:tcPr>
          <w:p w14:paraId="45ED6EC9" w14:textId="737D54CC" w:rsidR="002C77B7" w:rsidRPr="00B3789B" w:rsidRDefault="002C77B7" w:rsidP="002C77B7">
            <w:pPr>
              <w:jc w:val="center"/>
              <w:rPr>
                <w:rFonts w:ascii="GHEA Grapalat" w:hAnsi="GHEA Grapalat"/>
                <w:sz w:val="20"/>
                <w:szCs w:val="20"/>
              </w:rPr>
            </w:pPr>
            <w:r>
              <w:rPr>
                <w:rFonts w:ascii="GHEA Grapalat" w:hAnsi="GHEA Grapalat" w:cs="Calibri"/>
                <w:color w:val="000000"/>
                <w:sz w:val="20"/>
                <w:szCs w:val="20"/>
              </w:rPr>
              <w:t>15331154</w:t>
            </w:r>
          </w:p>
        </w:tc>
        <w:tc>
          <w:tcPr>
            <w:tcW w:w="1559" w:type="dxa"/>
            <w:vAlign w:val="center"/>
          </w:tcPr>
          <w:p w14:paraId="40C000D7" w14:textId="693515D2" w:rsidR="002C77B7" w:rsidRPr="004030EC" w:rsidRDefault="002C77B7" w:rsidP="002C77B7">
            <w:pPr>
              <w:jc w:val="center"/>
              <w:rPr>
                <w:rFonts w:ascii="GHEA Grapalat" w:hAnsi="GHEA Grapalat"/>
                <w:sz w:val="20"/>
                <w:szCs w:val="20"/>
              </w:rPr>
            </w:pPr>
            <w:r w:rsidRPr="00D97E24">
              <w:t>Горох</w:t>
            </w:r>
          </w:p>
        </w:tc>
        <w:tc>
          <w:tcPr>
            <w:tcW w:w="1187" w:type="dxa"/>
          </w:tcPr>
          <w:p w14:paraId="20ED208F" w14:textId="49695F1F" w:rsidR="002C77B7" w:rsidRPr="00A71D81" w:rsidRDefault="002C77B7" w:rsidP="002C77B7">
            <w:pPr>
              <w:jc w:val="center"/>
              <w:rPr>
                <w:rFonts w:ascii="GHEA Grapalat" w:hAnsi="GHEA Grapalat"/>
                <w:sz w:val="20"/>
              </w:rPr>
            </w:pPr>
          </w:p>
        </w:tc>
        <w:tc>
          <w:tcPr>
            <w:tcW w:w="2205" w:type="dxa"/>
          </w:tcPr>
          <w:p w14:paraId="4406C95E" w14:textId="63740E0B" w:rsidR="002C77B7" w:rsidRPr="00A71D81" w:rsidRDefault="002C77B7" w:rsidP="002C77B7">
            <w:pPr>
              <w:jc w:val="center"/>
              <w:rPr>
                <w:rFonts w:ascii="GHEA Grapalat" w:hAnsi="GHEA Grapalat"/>
                <w:sz w:val="20"/>
              </w:rPr>
            </w:pPr>
            <w:r w:rsidRPr="008E32BE">
              <w:rPr>
                <w:rFonts w:ascii="GHEA Grapalat" w:hAnsi="GHEA Grapalat"/>
                <w:sz w:val="20"/>
              </w:rPr>
              <w:t>ГОСТ 28674-2019 Горох сушеный, лущеный, желтый или зеленый, сухой, влажностью не более 15%. Остаточный срок годности на момент поставки не менее 80%,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Таможенным кодексам N 021/2011 и 022/2011.</w:t>
            </w:r>
          </w:p>
        </w:tc>
        <w:tc>
          <w:tcPr>
            <w:tcW w:w="1085" w:type="dxa"/>
            <w:vAlign w:val="center"/>
          </w:tcPr>
          <w:p w14:paraId="5367F68F" w14:textId="77777777" w:rsidR="002C77B7" w:rsidRPr="00804DC8" w:rsidRDefault="002C77B7" w:rsidP="002C77B7">
            <w:pPr>
              <w:jc w:val="center"/>
              <w:rPr>
                <w:rFonts w:ascii="GHEA Grapalat" w:hAnsi="GHEA Grapalat"/>
                <w:sz w:val="20"/>
                <w:szCs w:val="20"/>
              </w:rPr>
            </w:pPr>
            <w:r>
              <w:rPr>
                <w:rFonts w:ascii="GHEA Grapalat" w:hAnsi="GHEA Grapalat" w:cs="Arial"/>
                <w:sz w:val="20"/>
                <w:szCs w:val="20"/>
              </w:rPr>
              <w:t>кг</w:t>
            </w:r>
          </w:p>
        </w:tc>
        <w:tc>
          <w:tcPr>
            <w:tcW w:w="1559" w:type="dxa"/>
            <w:vAlign w:val="center"/>
          </w:tcPr>
          <w:p w14:paraId="566ABCDD" w14:textId="77777777" w:rsidR="002C77B7" w:rsidRPr="006853F7" w:rsidRDefault="002C77B7" w:rsidP="002C77B7">
            <w:pPr>
              <w:jc w:val="center"/>
              <w:rPr>
                <w:rFonts w:ascii="GHEA Grapalat" w:hAnsi="GHEA Grapalat"/>
                <w:sz w:val="20"/>
                <w:szCs w:val="20"/>
              </w:rPr>
            </w:pPr>
          </w:p>
        </w:tc>
        <w:tc>
          <w:tcPr>
            <w:tcW w:w="1134" w:type="dxa"/>
            <w:vAlign w:val="center"/>
          </w:tcPr>
          <w:p w14:paraId="57DC6039" w14:textId="77777777" w:rsidR="002C77B7" w:rsidRPr="006853F7" w:rsidRDefault="002C77B7" w:rsidP="002C77B7">
            <w:pPr>
              <w:jc w:val="center"/>
              <w:rPr>
                <w:rFonts w:ascii="GHEA Grapalat" w:hAnsi="GHEA Grapalat"/>
                <w:sz w:val="20"/>
                <w:szCs w:val="20"/>
              </w:rPr>
            </w:pPr>
          </w:p>
        </w:tc>
        <w:tc>
          <w:tcPr>
            <w:tcW w:w="850" w:type="dxa"/>
            <w:vAlign w:val="center"/>
          </w:tcPr>
          <w:p w14:paraId="3C6440CD" w14:textId="1D17A7D7" w:rsidR="002C77B7" w:rsidRPr="00F870C3" w:rsidRDefault="002C77B7" w:rsidP="002C77B7">
            <w:pPr>
              <w:jc w:val="center"/>
              <w:rPr>
                <w:rFonts w:ascii="GHEA Grapalat" w:hAnsi="GHEA Grapalat"/>
                <w:sz w:val="20"/>
                <w:szCs w:val="20"/>
              </w:rPr>
            </w:pPr>
            <w:r>
              <w:rPr>
                <w:rFonts w:ascii="GHEA Grapalat" w:hAnsi="GHEA Grapalat" w:cs="Calibri"/>
                <w:color w:val="000000"/>
                <w:sz w:val="20"/>
                <w:szCs w:val="20"/>
              </w:rPr>
              <w:t>33</w:t>
            </w:r>
          </w:p>
        </w:tc>
        <w:tc>
          <w:tcPr>
            <w:tcW w:w="709" w:type="dxa"/>
            <w:vAlign w:val="center"/>
          </w:tcPr>
          <w:p w14:paraId="6D16C6FF" w14:textId="69302146" w:rsidR="002C77B7" w:rsidRDefault="002C77B7" w:rsidP="002C77B7">
            <w:pPr>
              <w:jc w:val="center"/>
            </w:pPr>
            <w:r>
              <w:rPr>
                <w:rFonts w:ascii="GHEA Grapalat" w:hAnsi="GHEA Grapalat" w:cs="Arial"/>
                <w:color w:val="222222"/>
                <w:sz w:val="18"/>
                <w:szCs w:val="18"/>
                <w:shd w:val="clear" w:color="auto" w:fill="FFFFFF"/>
                <w:lang w:val="hy-AM"/>
              </w:rPr>
              <w:t>С. Аревик, 1-я ул. 4 квартал</w:t>
            </w:r>
          </w:p>
        </w:tc>
        <w:tc>
          <w:tcPr>
            <w:tcW w:w="1158" w:type="dxa"/>
            <w:vAlign w:val="center"/>
          </w:tcPr>
          <w:p w14:paraId="1DDD0C44" w14:textId="77777777" w:rsidR="002C77B7" w:rsidRPr="00E21EA7" w:rsidRDefault="002C77B7" w:rsidP="002C77B7">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tcPr>
          <w:p w14:paraId="442C4845" w14:textId="43C74629" w:rsidR="002C77B7" w:rsidRPr="002C77B7" w:rsidRDefault="002C77B7" w:rsidP="002C77B7">
            <w:pPr>
              <w:jc w:val="center"/>
              <w:rPr>
                <w:rFonts w:ascii="GHEA Grapalat" w:hAnsi="GHEA Grapalat"/>
                <w:sz w:val="20"/>
                <w:szCs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2C77B7" w:rsidRPr="00B138F3" w14:paraId="0A5AA49B" w14:textId="77777777" w:rsidTr="00C14320">
        <w:trPr>
          <w:trHeight w:val="246"/>
          <w:jc w:val="center"/>
        </w:trPr>
        <w:tc>
          <w:tcPr>
            <w:tcW w:w="1242" w:type="dxa"/>
            <w:vAlign w:val="center"/>
          </w:tcPr>
          <w:p w14:paraId="55FB932E" w14:textId="315182E7" w:rsidR="002C77B7" w:rsidRPr="00E20EA4" w:rsidRDefault="002C77B7" w:rsidP="002C77B7">
            <w:pPr>
              <w:widowControl w:val="0"/>
              <w:jc w:val="center"/>
              <w:rPr>
                <w:rFonts w:ascii="GHEA Grapalat" w:hAnsi="GHEA Grapalat"/>
                <w:sz w:val="16"/>
                <w:szCs w:val="16"/>
                <w:lang w:val="en-US"/>
              </w:rPr>
            </w:pPr>
            <w:r>
              <w:rPr>
                <w:rFonts w:ascii="GHEA Grapalat" w:hAnsi="GHEA Grapalat"/>
                <w:sz w:val="16"/>
                <w:szCs w:val="16"/>
                <w:lang w:val="hy-AM"/>
              </w:rPr>
              <w:t>1</w:t>
            </w:r>
            <w:r>
              <w:rPr>
                <w:rFonts w:ascii="GHEA Grapalat" w:hAnsi="GHEA Grapalat"/>
                <w:sz w:val="16"/>
                <w:szCs w:val="16"/>
                <w:lang w:val="en-US"/>
              </w:rPr>
              <w:t>6</w:t>
            </w:r>
          </w:p>
        </w:tc>
        <w:tc>
          <w:tcPr>
            <w:tcW w:w="2715" w:type="dxa"/>
            <w:vAlign w:val="center"/>
          </w:tcPr>
          <w:p w14:paraId="2F4A4279" w14:textId="528DC69A" w:rsidR="002C77B7" w:rsidRPr="00B3789B" w:rsidRDefault="002C77B7" w:rsidP="002C77B7">
            <w:pPr>
              <w:jc w:val="center"/>
              <w:rPr>
                <w:rFonts w:ascii="GHEA Grapalat" w:hAnsi="GHEA Grapalat"/>
                <w:sz w:val="20"/>
                <w:szCs w:val="20"/>
              </w:rPr>
            </w:pPr>
            <w:r>
              <w:rPr>
                <w:rFonts w:ascii="GHEA Grapalat" w:hAnsi="GHEA Grapalat" w:cs="Calibri"/>
                <w:color w:val="000000"/>
                <w:sz w:val="20"/>
                <w:szCs w:val="20"/>
              </w:rPr>
              <w:t>15331153</w:t>
            </w:r>
          </w:p>
        </w:tc>
        <w:tc>
          <w:tcPr>
            <w:tcW w:w="1559" w:type="dxa"/>
            <w:vAlign w:val="center"/>
          </w:tcPr>
          <w:p w14:paraId="4EE4F1F9" w14:textId="3493094F" w:rsidR="002C77B7" w:rsidRPr="004030EC" w:rsidRDefault="002C77B7" w:rsidP="002C77B7">
            <w:pPr>
              <w:jc w:val="center"/>
              <w:rPr>
                <w:rFonts w:ascii="GHEA Grapalat" w:hAnsi="GHEA Grapalat"/>
                <w:sz w:val="20"/>
                <w:szCs w:val="20"/>
              </w:rPr>
            </w:pPr>
            <w:r w:rsidRPr="00D97E24">
              <w:t>Чечевица</w:t>
            </w:r>
          </w:p>
        </w:tc>
        <w:tc>
          <w:tcPr>
            <w:tcW w:w="1187" w:type="dxa"/>
          </w:tcPr>
          <w:p w14:paraId="4023CB61" w14:textId="6A7310DC" w:rsidR="002C77B7" w:rsidRPr="00A71D81" w:rsidRDefault="002C77B7" w:rsidP="002C77B7">
            <w:pPr>
              <w:jc w:val="center"/>
              <w:rPr>
                <w:rFonts w:ascii="GHEA Grapalat" w:hAnsi="GHEA Grapalat"/>
                <w:sz w:val="20"/>
              </w:rPr>
            </w:pPr>
          </w:p>
        </w:tc>
        <w:tc>
          <w:tcPr>
            <w:tcW w:w="2205" w:type="dxa"/>
          </w:tcPr>
          <w:p w14:paraId="383E0D9F" w14:textId="764BA172" w:rsidR="002C77B7" w:rsidRPr="00804DC8" w:rsidRDefault="002C77B7" w:rsidP="002C77B7">
            <w:pPr>
              <w:jc w:val="center"/>
              <w:rPr>
                <w:rFonts w:ascii="GHEA Grapalat" w:hAnsi="GHEA Grapalat"/>
                <w:sz w:val="20"/>
                <w:lang w:val="hy-AM"/>
              </w:rPr>
            </w:pPr>
            <w:r w:rsidRPr="008E32BE">
              <w:rPr>
                <w:rFonts w:ascii="GHEA Grapalat" w:hAnsi="GHEA Grapalat"/>
                <w:sz w:val="20"/>
              </w:rPr>
              <w:t>ГОСТ 7066-2019, Чечевица продовольственная, Три вида, однородная, чистая, сухая, влажностью не более 15%. Остаточный срок годности на момент поставки не менее 80%,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Таможенный кодекс N 021/2011 и 022/2011.</w:t>
            </w:r>
          </w:p>
        </w:tc>
        <w:tc>
          <w:tcPr>
            <w:tcW w:w="1085" w:type="dxa"/>
            <w:vAlign w:val="center"/>
          </w:tcPr>
          <w:p w14:paraId="3F9D6E3E" w14:textId="77777777" w:rsidR="002C77B7" w:rsidRPr="00804DC8" w:rsidRDefault="002C77B7" w:rsidP="002C77B7">
            <w:pPr>
              <w:jc w:val="center"/>
              <w:rPr>
                <w:rFonts w:ascii="GHEA Grapalat" w:hAnsi="GHEA Grapalat"/>
                <w:sz w:val="20"/>
                <w:szCs w:val="20"/>
                <w:lang w:val="hy-AM"/>
              </w:rPr>
            </w:pPr>
            <w:r>
              <w:rPr>
                <w:rFonts w:ascii="GHEA Grapalat" w:hAnsi="GHEA Grapalat" w:cs="Arial"/>
                <w:sz w:val="20"/>
                <w:szCs w:val="20"/>
              </w:rPr>
              <w:t>кг</w:t>
            </w:r>
          </w:p>
        </w:tc>
        <w:tc>
          <w:tcPr>
            <w:tcW w:w="1559" w:type="dxa"/>
            <w:vAlign w:val="center"/>
          </w:tcPr>
          <w:p w14:paraId="159B266E" w14:textId="77777777" w:rsidR="002C77B7" w:rsidRPr="006853F7" w:rsidRDefault="002C77B7" w:rsidP="002C77B7">
            <w:pPr>
              <w:jc w:val="center"/>
              <w:rPr>
                <w:rFonts w:ascii="GHEA Grapalat" w:hAnsi="GHEA Grapalat"/>
                <w:sz w:val="20"/>
                <w:szCs w:val="20"/>
                <w:lang w:val="hy-AM"/>
              </w:rPr>
            </w:pPr>
          </w:p>
        </w:tc>
        <w:tc>
          <w:tcPr>
            <w:tcW w:w="1134" w:type="dxa"/>
            <w:vAlign w:val="center"/>
          </w:tcPr>
          <w:p w14:paraId="7C1DFEA2" w14:textId="77777777" w:rsidR="002C77B7" w:rsidRPr="006853F7" w:rsidRDefault="002C77B7" w:rsidP="002C77B7">
            <w:pPr>
              <w:jc w:val="center"/>
              <w:rPr>
                <w:rFonts w:ascii="GHEA Grapalat" w:hAnsi="GHEA Grapalat"/>
                <w:sz w:val="20"/>
                <w:szCs w:val="20"/>
                <w:lang w:val="hy-AM"/>
              </w:rPr>
            </w:pPr>
          </w:p>
        </w:tc>
        <w:tc>
          <w:tcPr>
            <w:tcW w:w="850" w:type="dxa"/>
            <w:vAlign w:val="center"/>
          </w:tcPr>
          <w:p w14:paraId="25BE814B" w14:textId="100D9772" w:rsidR="002C77B7" w:rsidRPr="00F870C3" w:rsidRDefault="002C77B7" w:rsidP="002C77B7">
            <w:pPr>
              <w:jc w:val="center"/>
              <w:rPr>
                <w:rFonts w:ascii="GHEA Grapalat" w:hAnsi="GHEA Grapalat"/>
                <w:sz w:val="20"/>
                <w:szCs w:val="20"/>
                <w:lang w:val="hy-AM"/>
              </w:rPr>
            </w:pPr>
            <w:r>
              <w:rPr>
                <w:rFonts w:ascii="GHEA Grapalat" w:hAnsi="GHEA Grapalat" w:cs="Calibri"/>
                <w:color w:val="000000"/>
                <w:sz w:val="20"/>
                <w:szCs w:val="20"/>
              </w:rPr>
              <w:t>33</w:t>
            </w:r>
          </w:p>
        </w:tc>
        <w:tc>
          <w:tcPr>
            <w:tcW w:w="709" w:type="dxa"/>
            <w:vAlign w:val="center"/>
          </w:tcPr>
          <w:p w14:paraId="1872D837" w14:textId="282CA688" w:rsidR="002C77B7" w:rsidRDefault="002C77B7" w:rsidP="002C77B7">
            <w:pPr>
              <w:jc w:val="center"/>
            </w:pPr>
            <w:r>
              <w:rPr>
                <w:rFonts w:ascii="GHEA Grapalat" w:hAnsi="GHEA Grapalat" w:cs="Arial"/>
                <w:color w:val="222222"/>
                <w:sz w:val="18"/>
                <w:szCs w:val="18"/>
                <w:shd w:val="clear" w:color="auto" w:fill="FFFFFF"/>
                <w:lang w:val="hy-AM"/>
              </w:rPr>
              <w:t>С. Аревик, 1-я ул. 4 квартал</w:t>
            </w:r>
          </w:p>
        </w:tc>
        <w:tc>
          <w:tcPr>
            <w:tcW w:w="1158" w:type="dxa"/>
            <w:vAlign w:val="center"/>
          </w:tcPr>
          <w:p w14:paraId="08DD71C7" w14:textId="77777777" w:rsidR="002C77B7" w:rsidRPr="00E21EA7" w:rsidRDefault="002C77B7" w:rsidP="002C77B7">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tcPr>
          <w:p w14:paraId="326290D2" w14:textId="4FE7CAE2" w:rsidR="002C77B7" w:rsidRPr="002C77B7" w:rsidRDefault="002C77B7" w:rsidP="002C77B7">
            <w:pPr>
              <w:jc w:val="center"/>
              <w:rPr>
                <w:rFonts w:ascii="GHEA Grapalat" w:hAnsi="GHEA Grapalat"/>
                <w:sz w:val="20"/>
                <w:szCs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2C77B7" w:rsidRPr="00B138F3" w14:paraId="49AB0D0B" w14:textId="77777777" w:rsidTr="00C14320">
        <w:trPr>
          <w:trHeight w:val="246"/>
          <w:jc w:val="center"/>
        </w:trPr>
        <w:tc>
          <w:tcPr>
            <w:tcW w:w="1242" w:type="dxa"/>
            <w:vAlign w:val="center"/>
          </w:tcPr>
          <w:p w14:paraId="52697964" w14:textId="6947E573" w:rsidR="002C77B7" w:rsidRPr="00E20EA4" w:rsidRDefault="002C77B7" w:rsidP="002C77B7">
            <w:pPr>
              <w:widowControl w:val="0"/>
              <w:jc w:val="center"/>
              <w:rPr>
                <w:rFonts w:ascii="GHEA Grapalat" w:hAnsi="GHEA Grapalat"/>
                <w:sz w:val="16"/>
                <w:szCs w:val="16"/>
                <w:lang w:val="en-US"/>
              </w:rPr>
            </w:pPr>
            <w:r>
              <w:rPr>
                <w:rFonts w:ascii="GHEA Grapalat" w:hAnsi="GHEA Grapalat"/>
                <w:sz w:val="16"/>
                <w:szCs w:val="16"/>
                <w:lang w:val="hy-AM"/>
              </w:rPr>
              <w:t>1</w:t>
            </w:r>
            <w:r>
              <w:rPr>
                <w:rFonts w:ascii="GHEA Grapalat" w:hAnsi="GHEA Grapalat"/>
                <w:sz w:val="16"/>
                <w:szCs w:val="16"/>
                <w:lang w:val="en-US"/>
              </w:rPr>
              <w:t>7</w:t>
            </w:r>
          </w:p>
        </w:tc>
        <w:tc>
          <w:tcPr>
            <w:tcW w:w="2715" w:type="dxa"/>
            <w:vAlign w:val="center"/>
          </w:tcPr>
          <w:p w14:paraId="3362DC2D" w14:textId="02F89ECA" w:rsidR="002C77B7" w:rsidRPr="00B3789B" w:rsidRDefault="002C77B7" w:rsidP="002C77B7">
            <w:pPr>
              <w:jc w:val="center"/>
              <w:rPr>
                <w:rFonts w:ascii="GHEA Grapalat" w:hAnsi="GHEA Grapalat"/>
                <w:sz w:val="20"/>
                <w:szCs w:val="20"/>
              </w:rPr>
            </w:pPr>
            <w:r>
              <w:rPr>
                <w:rFonts w:ascii="GHEA Grapalat" w:hAnsi="GHEA Grapalat" w:cs="Calibri"/>
                <w:color w:val="000000"/>
                <w:sz w:val="20"/>
                <w:szCs w:val="20"/>
              </w:rPr>
              <w:t>15540000</w:t>
            </w:r>
          </w:p>
        </w:tc>
        <w:tc>
          <w:tcPr>
            <w:tcW w:w="1559" w:type="dxa"/>
            <w:vAlign w:val="center"/>
          </w:tcPr>
          <w:p w14:paraId="72A584EF" w14:textId="07D8E462" w:rsidR="002C77B7" w:rsidRPr="004030EC" w:rsidRDefault="002C77B7" w:rsidP="002C77B7">
            <w:pPr>
              <w:jc w:val="center"/>
              <w:rPr>
                <w:rFonts w:ascii="GHEA Grapalat" w:hAnsi="GHEA Grapalat"/>
                <w:sz w:val="20"/>
                <w:szCs w:val="20"/>
              </w:rPr>
            </w:pPr>
            <w:r w:rsidRPr="00D97E24">
              <w:t>Сыр</w:t>
            </w:r>
          </w:p>
        </w:tc>
        <w:tc>
          <w:tcPr>
            <w:tcW w:w="1187" w:type="dxa"/>
          </w:tcPr>
          <w:p w14:paraId="52E9B5D1" w14:textId="5B5AB7A3" w:rsidR="002C77B7" w:rsidRPr="00A71D81" w:rsidRDefault="002C77B7" w:rsidP="002C77B7">
            <w:pPr>
              <w:jc w:val="center"/>
              <w:rPr>
                <w:rFonts w:ascii="GHEA Grapalat" w:hAnsi="GHEA Grapalat"/>
                <w:sz w:val="20"/>
              </w:rPr>
            </w:pPr>
          </w:p>
        </w:tc>
        <w:tc>
          <w:tcPr>
            <w:tcW w:w="2205" w:type="dxa"/>
          </w:tcPr>
          <w:p w14:paraId="6AF0E977" w14:textId="4E7D905E" w:rsidR="002C77B7" w:rsidRPr="006853F7" w:rsidRDefault="002C77B7" w:rsidP="002C77B7">
            <w:pPr>
              <w:jc w:val="center"/>
              <w:rPr>
                <w:rFonts w:ascii="GHEA Grapalat" w:hAnsi="GHEA Grapalat"/>
                <w:sz w:val="20"/>
                <w:lang w:val="hy-AM"/>
              </w:rPr>
            </w:pPr>
            <w:r w:rsidRPr="008E32BE">
              <w:rPr>
                <w:rFonts w:ascii="GHEA Grapalat" w:hAnsi="GHEA Grapalat"/>
                <w:sz w:val="20"/>
              </w:rPr>
              <w:t>АСТ 377-2016 Сыр. Чанах: Белый рассольный сыр, выработанный из коровьего молока, с массовой долей жира 36-40%.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Комиссии Таможенного союза «О безопасности молока и молочной продукции» (ТС 033/2013).</w:t>
            </w:r>
          </w:p>
        </w:tc>
        <w:tc>
          <w:tcPr>
            <w:tcW w:w="1085" w:type="dxa"/>
            <w:vAlign w:val="center"/>
          </w:tcPr>
          <w:p w14:paraId="37397291" w14:textId="77777777" w:rsidR="002C77B7" w:rsidRPr="006853F7" w:rsidRDefault="002C77B7" w:rsidP="002C77B7">
            <w:pPr>
              <w:jc w:val="center"/>
              <w:rPr>
                <w:rFonts w:ascii="GHEA Grapalat" w:hAnsi="GHEA Grapalat"/>
                <w:sz w:val="20"/>
                <w:szCs w:val="20"/>
                <w:lang w:val="hy-AM"/>
              </w:rPr>
            </w:pPr>
            <w:r>
              <w:rPr>
                <w:rFonts w:ascii="GHEA Grapalat" w:hAnsi="GHEA Grapalat" w:cs="Arial"/>
                <w:sz w:val="20"/>
                <w:szCs w:val="20"/>
              </w:rPr>
              <w:t>кг</w:t>
            </w:r>
          </w:p>
        </w:tc>
        <w:tc>
          <w:tcPr>
            <w:tcW w:w="1559" w:type="dxa"/>
            <w:vAlign w:val="center"/>
          </w:tcPr>
          <w:p w14:paraId="31ECF3BA" w14:textId="77777777" w:rsidR="002C77B7" w:rsidRPr="006853F7" w:rsidRDefault="002C77B7" w:rsidP="002C77B7">
            <w:pPr>
              <w:jc w:val="center"/>
              <w:rPr>
                <w:rFonts w:ascii="GHEA Grapalat" w:hAnsi="GHEA Grapalat"/>
                <w:sz w:val="20"/>
                <w:szCs w:val="20"/>
                <w:lang w:val="hy-AM"/>
              </w:rPr>
            </w:pPr>
          </w:p>
        </w:tc>
        <w:tc>
          <w:tcPr>
            <w:tcW w:w="1134" w:type="dxa"/>
            <w:vAlign w:val="center"/>
          </w:tcPr>
          <w:p w14:paraId="6A4EF23F" w14:textId="77777777" w:rsidR="002C77B7" w:rsidRPr="006853F7" w:rsidRDefault="002C77B7" w:rsidP="002C77B7">
            <w:pPr>
              <w:jc w:val="center"/>
              <w:rPr>
                <w:rFonts w:ascii="GHEA Grapalat" w:hAnsi="GHEA Grapalat"/>
                <w:sz w:val="20"/>
                <w:szCs w:val="20"/>
                <w:lang w:val="hy-AM"/>
              </w:rPr>
            </w:pPr>
          </w:p>
        </w:tc>
        <w:tc>
          <w:tcPr>
            <w:tcW w:w="850" w:type="dxa"/>
            <w:vAlign w:val="center"/>
          </w:tcPr>
          <w:p w14:paraId="71B04642" w14:textId="2DA90A10" w:rsidR="002C77B7" w:rsidRPr="00F870C3" w:rsidRDefault="002C77B7" w:rsidP="002C77B7">
            <w:pPr>
              <w:jc w:val="center"/>
              <w:rPr>
                <w:rFonts w:ascii="GHEA Grapalat" w:hAnsi="GHEA Grapalat"/>
                <w:sz w:val="20"/>
                <w:szCs w:val="20"/>
                <w:lang w:val="hy-AM"/>
              </w:rPr>
            </w:pPr>
            <w:r>
              <w:rPr>
                <w:rFonts w:ascii="GHEA Grapalat" w:hAnsi="GHEA Grapalat" w:cs="Calibri"/>
                <w:color w:val="000000"/>
                <w:sz w:val="20"/>
                <w:szCs w:val="20"/>
              </w:rPr>
              <w:t>59</w:t>
            </w:r>
          </w:p>
        </w:tc>
        <w:tc>
          <w:tcPr>
            <w:tcW w:w="709" w:type="dxa"/>
            <w:vAlign w:val="center"/>
          </w:tcPr>
          <w:p w14:paraId="128436FC" w14:textId="3F95926C" w:rsidR="002C77B7" w:rsidRDefault="002C77B7" w:rsidP="002C77B7">
            <w:pPr>
              <w:jc w:val="center"/>
            </w:pPr>
            <w:r>
              <w:rPr>
                <w:rFonts w:ascii="GHEA Grapalat" w:hAnsi="GHEA Grapalat" w:cs="Arial"/>
                <w:color w:val="222222"/>
                <w:sz w:val="18"/>
                <w:szCs w:val="18"/>
                <w:shd w:val="clear" w:color="auto" w:fill="FFFFFF"/>
                <w:lang w:val="hy-AM"/>
              </w:rPr>
              <w:t>С. Аревик, 1-я ул. 4 квартал</w:t>
            </w:r>
          </w:p>
        </w:tc>
        <w:tc>
          <w:tcPr>
            <w:tcW w:w="1158" w:type="dxa"/>
            <w:vAlign w:val="center"/>
          </w:tcPr>
          <w:p w14:paraId="753E0F53" w14:textId="77777777" w:rsidR="002C77B7" w:rsidRPr="00E21EA7" w:rsidRDefault="002C77B7" w:rsidP="002C77B7">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tcPr>
          <w:p w14:paraId="68DEE2AE" w14:textId="00950025" w:rsidR="002C77B7" w:rsidRPr="002C77B7" w:rsidRDefault="002C77B7" w:rsidP="002C77B7">
            <w:pPr>
              <w:jc w:val="center"/>
              <w:rPr>
                <w:rFonts w:ascii="GHEA Grapalat" w:hAnsi="GHEA Grapalat"/>
                <w:sz w:val="20"/>
                <w:szCs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2C77B7" w:rsidRPr="00B138F3" w14:paraId="02BE90D0" w14:textId="77777777" w:rsidTr="00C14320">
        <w:trPr>
          <w:trHeight w:val="246"/>
          <w:jc w:val="center"/>
        </w:trPr>
        <w:tc>
          <w:tcPr>
            <w:tcW w:w="1242" w:type="dxa"/>
            <w:vAlign w:val="center"/>
          </w:tcPr>
          <w:p w14:paraId="4220450C" w14:textId="099C148F" w:rsidR="002C77B7" w:rsidRPr="00E20EA4" w:rsidRDefault="002C77B7" w:rsidP="002C77B7">
            <w:pPr>
              <w:widowControl w:val="0"/>
              <w:jc w:val="center"/>
              <w:rPr>
                <w:rFonts w:ascii="GHEA Grapalat" w:hAnsi="GHEA Grapalat"/>
                <w:sz w:val="16"/>
                <w:szCs w:val="16"/>
                <w:lang w:val="en-US"/>
              </w:rPr>
            </w:pPr>
            <w:r>
              <w:rPr>
                <w:rFonts w:ascii="GHEA Grapalat" w:hAnsi="GHEA Grapalat"/>
                <w:sz w:val="16"/>
                <w:szCs w:val="16"/>
                <w:lang w:val="hy-AM"/>
              </w:rPr>
              <w:t>1</w:t>
            </w:r>
            <w:r>
              <w:rPr>
                <w:rFonts w:ascii="GHEA Grapalat" w:hAnsi="GHEA Grapalat"/>
                <w:sz w:val="16"/>
                <w:szCs w:val="16"/>
                <w:lang w:val="en-US"/>
              </w:rPr>
              <w:t>8</w:t>
            </w:r>
          </w:p>
        </w:tc>
        <w:tc>
          <w:tcPr>
            <w:tcW w:w="2715" w:type="dxa"/>
            <w:vAlign w:val="center"/>
          </w:tcPr>
          <w:p w14:paraId="6B05C655" w14:textId="1FCFBFF3" w:rsidR="002C77B7" w:rsidRPr="00B66F01" w:rsidRDefault="002C77B7" w:rsidP="002C77B7">
            <w:pPr>
              <w:jc w:val="center"/>
              <w:rPr>
                <w:rFonts w:ascii="GHEA Grapalat" w:hAnsi="GHEA Grapalat"/>
                <w:sz w:val="20"/>
                <w:szCs w:val="20"/>
              </w:rPr>
            </w:pPr>
            <w:r>
              <w:rPr>
                <w:rFonts w:ascii="GHEA Grapalat" w:hAnsi="GHEA Grapalat" w:cs="Calibri"/>
                <w:color w:val="000000"/>
                <w:sz w:val="20"/>
                <w:szCs w:val="20"/>
              </w:rPr>
              <w:t>15551600</w:t>
            </w:r>
          </w:p>
        </w:tc>
        <w:tc>
          <w:tcPr>
            <w:tcW w:w="1559" w:type="dxa"/>
            <w:vAlign w:val="center"/>
          </w:tcPr>
          <w:p w14:paraId="57969713" w14:textId="5711EBD4" w:rsidR="002C77B7" w:rsidRPr="008E32BE" w:rsidRDefault="002C77B7" w:rsidP="002C77B7">
            <w:pPr>
              <w:jc w:val="center"/>
              <w:rPr>
                <w:rFonts w:ascii="GHEA Grapalat" w:hAnsi="GHEA Grapalat"/>
                <w:sz w:val="20"/>
                <w:szCs w:val="20"/>
              </w:rPr>
            </w:pPr>
            <w:proofErr w:type="spellStart"/>
            <w:r>
              <w:t>Мацоны</w:t>
            </w:r>
            <w:proofErr w:type="spellEnd"/>
          </w:p>
        </w:tc>
        <w:tc>
          <w:tcPr>
            <w:tcW w:w="1187" w:type="dxa"/>
          </w:tcPr>
          <w:p w14:paraId="472E98D5" w14:textId="4243E1C0" w:rsidR="002C77B7" w:rsidRPr="00A71D81" w:rsidRDefault="002C77B7" w:rsidP="002C77B7">
            <w:pPr>
              <w:jc w:val="center"/>
              <w:rPr>
                <w:rFonts w:ascii="GHEA Grapalat" w:hAnsi="GHEA Grapalat"/>
                <w:sz w:val="20"/>
              </w:rPr>
            </w:pPr>
          </w:p>
        </w:tc>
        <w:tc>
          <w:tcPr>
            <w:tcW w:w="2205" w:type="dxa"/>
          </w:tcPr>
          <w:p w14:paraId="61A9F08E" w14:textId="42184D06" w:rsidR="002C77B7" w:rsidRPr="00A71D81" w:rsidRDefault="002C77B7" w:rsidP="002C77B7">
            <w:pPr>
              <w:jc w:val="center"/>
              <w:rPr>
                <w:rFonts w:ascii="GHEA Grapalat" w:hAnsi="GHEA Grapalat"/>
                <w:sz w:val="20"/>
              </w:rPr>
            </w:pPr>
            <w:r w:rsidRPr="008E32BE">
              <w:rPr>
                <w:rFonts w:ascii="GHEA Grapalat" w:hAnsi="GHEA Grapalat"/>
                <w:sz w:val="20"/>
              </w:rPr>
              <w:t xml:space="preserve">АСТ 120-2005, </w:t>
            </w:r>
            <w:proofErr w:type="spellStart"/>
            <w:r>
              <w:t>Мацоны</w:t>
            </w:r>
            <w:proofErr w:type="spellEnd"/>
            <w:r>
              <w:t xml:space="preserve"> </w:t>
            </w:r>
            <w:r w:rsidRPr="008E32BE">
              <w:rPr>
                <w:rFonts w:ascii="GHEA Grapalat" w:hAnsi="GHEA Grapalat"/>
                <w:sz w:val="20"/>
              </w:rPr>
              <w:t xml:space="preserve"> из свежего коровьего молока, нежирный (не более 2,5% жирности), кислотность 65-1000Т. Безопасность: согласно гигиеническому нормативу N 2-III-4.9-01-2010, требования к безопасности, маркировке и упаковке: согласно статье 9 Закона РА «О безопасности пищевой продукции», согласно техническому регламенту Комиссии Таможенного союза «О безопасности молока и молочной продукции» (ТС 033/2013).</w:t>
            </w:r>
          </w:p>
        </w:tc>
        <w:tc>
          <w:tcPr>
            <w:tcW w:w="1085" w:type="dxa"/>
            <w:vAlign w:val="center"/>
          </w:tcPr>
          <w:p w14:paraId="4F7E54DF" w14:textId="77777777" w:rsidR="002C77B7" w:rsidRPr="00804DC8" w:rsidRDefault="002C77B7" w:rsidP="002C77B7">
            <w:pPr>
              <w:jc w:val="center"/>
              <w:rPr>
                <w:rFonts w:ascii="GHEA Grapalat" w:hAnsi="GHEA Grapalat"/>
                <w:sz w:val="20"/>
                <w:szCs w:val="20"/>
              </w:rPr>
            </w:pPr>
            <w:r>
              <w:rPr>
                <w:rFonts w:ascii="GHEA Grapalat" w:hAnsi="GHEA Grapalat" w:cs="Arial"/>
                <w:sz w:val="20"/>
                <w:szCs w:val="20"/>
              </w:rPr>
              <w:t>кг</w:t>
            </w:r>
          </w:p>
        </w:tc>
        <w:tc>
          <w:tcPr>
            <w:tcW w:w="1559" w:type="dxa"/>
            <w:vAlign w:val="center"/>
          </w:tcPr>
          <w:p w14:paraId="3C8ACE52" w14:textId="77777777" w:rsidR="002C77B7" w:rsidRPr="006853F7" w:rsidRDefault="002C77B7" w:rsidP="002C77B7">
            <w:pPr>
              <w:jc w:val="center"/>
              <w:rPr>
                <w:rFonts w:ascii="GHEA Grapalat" w:hAnsi="GHEA Grapalat"/>
                <w:sz w:val="20"/>
                <w:szCs w:val="20"/>
              </w:rPr>
            </w:pPr>
          </w:p>
        </w:tc>
        <w:tc>
          <w:tcPr>
            <w:tcW w:w="1134" w:type="dxa"/>
            <w:vAlign w:val="center"/>
          </w:tcPr>
          <w:p w14:paraId="3419FB6D" w14:textId="77777777" w:rsidR="002C77B7" w:rsidRPr="006853F7" w:rsidRDefault="002C77B7" w:rsidP="002C77B7">
            <w:pPr>
              <w:jc w:val="center"/>
              <w:rPr>
                <w:rFonts w:ascii="GHEA Grapalat" w:hAnsi="GHEA Grapalat"/>
                <w:sz w:val="20"/>
                <w:szCs w:val="20"/>
              </w:rPr>
            </w:pPr>
          </w:p>
        </w:tc>
        <w:tc>
          <w:tcPr>
            <w:tcW w:w="850" w:type="dxa"/>
            <w:vAlign w:val="center"/>
          </w:tcPr>
          <w:p w14:paraId="63CF640E" w14:textId="4A3F4DBA" w:rsidR="002C77B7" w:rsidRPr="00F870C3" w:rsidRDefault="002C77B7" w:rsidP="002C77B7">
            <w:pPr>
              <w:jc w:val="center"/>
              <w:rPr>
                <w:rFonts w:ascii="GHEA Grapalat" w:hAnsi="GHEA Grapalat"/>
                <w:sz w:val="20"/>
                <w:szCs w:val="20"/>
              </w:rPr>
            </w:pPr>
            <w:r>
              <w:rPr>
                <w:rFonts w:ascii="GHEA Grapalat" w:hAnsi="GHEA Grapalat" w:cs="Calibri"/>
                <w:color w:val="000000"/>
                <w:sz w:val="20"/>
                <w:szCs w:val="20"/>
              </w:rPr>
              <w:t>39</w:t>
            </w:r>
          </w:p>
        </w:tc>
        <w:tc>
          <w:tcPr>
            <w:tcW w:w="709" w:type="dxa"/>
            <w:vAlign w:val="center"/>
          </w:tcPr>
          <w:p w14:paraId="263E56A9" w14:textId="0B3CD0CD" w:rsidR="002C77B7" w:rsidRDefault="002C77B7" w:rsidP="002C77B7">
            <w:pPr>
              <w:jc w:val="center"/>
            </w:pPr>
            <w:r>
              <w:rPr>
                <w:rFonts w:ascii="GHEA Grapalat" w:hAnsi="GHEA Grapalat" w:cs="Arial"/>
                <w:color w:val="222222"/>
                <w:sz w:val="18"/>
                <w:szCs w:val="18"/>
                <w:shd w:val="clear" w:color="auto" w:fill="FFFFFF"/>
                <w:lang w:val="hy-AM"/>
              </w:rPr>
              <w:t>С. Аревик, 1-я ул. 4 квартал</w:t>
            </w:r>
          </w:p>
        </w:tc>
        <w:tc>
          <w:tcPr>
            <w:tcW w:w="1158" w:type="dxa"/>
            <w:vAlign w:val="center"/>
          </w:tcPr>
          <w:p w14:paraId="408F689D" w14:textId="77777777" w:rsidR="002C77B7" w:rsidRPr="00E21EA7" w:rsidRDefault="002C77B7" w:rsidP="002C77B7">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tcPr>
          <w:p w14:paraId="58AD12FE" w14:textId="1C1B6DE2" w:rsidR="002C77B7" w:rsidRPr="002C77B7" w:rsidRDefault="002C77B7" w:rsidP="002C77B7">
            <w:pPr>
              <w:jc w:val="center"/>
              <w:rPr>
                <w:rFonts w:ascii="GHEA Grapalat" w:hAnsi="GHEA Grapalat"/>
                <w:sz w:val="20"/>
                <w:szCs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2C77B7" w:rsidRPr="00B138F3" w14:paraId="5D8B44E1" w14:textId="77777777" w:rsidTr="00C14320">
        <w:trPr>
          <w:trHeight w:val="246"/>
          <w:jc w:val="center"/>
        </w:trPr>
        <w:tc>
          <w:tcPr>
            <w:tcW w:w="1242" w:type="dxa"/>
            <w:vAlign w:val="center"/>
          </w:tcPr>
          <w:p w14:paraId="63C63CAC" w14:textId="211F9365" w:rsidR="002C77B7" w:rsidRPr="00E20EA4" w:rsidRDefault="002C77B7" w:rsidP="002C77B7">
            <w:pPr>
              <w:widowControl w:val="0"/>
              <w:jc w:val="center"/>
              <w:rPr>
                <w:rFonts w:ascii="GHEA Grapalat" w:hAnsi="GHEA Grapalat"/>
                <w:sz w:val="16"/>
                <w:szCs w:val="16"/>
                <w:lang w:val="en-US"/>
              </w:rPr>
            </w:pPr>
            <w:r>
              <w:rPr>
                <w:rFonts w:ascii="GHEA Grapalat" w:hAnsi="GHEA Grapalat"/>
                <w:sz w:val="16"/>
                <w:szCs w:val="16"/>
                <w:lang w:val="en-US"/>
              </w:rPr>
              <w:t>19</w:t>
            </w:r>
          </w:p>
        </w:tc>
        <w:tc>
          <w:tcPr>
            <w:tcW w:w="2715" w:type="dxa"/>
            <w:vAlign w:val="center"/>
          </w:tcPr>
          <w:p w14:paraId="47128CC5" w14:textId="24D356BB" w:rsidR="002C77B7" w:rsidRPr="00B66F01" w:rsidRDefault="002C77B7" w:rsidP="002C77B7">
            <w:pPr>
              <w:jc w:val="center"/>
              <w:rPr>
                <w:rFonts w:ascii="GHEA Grapalat" w:hAnsi="GHEA Grapalat" w:cs="Arial"/>
                <w:color w:val="000000"/>
                <w:sz w:val="20"/>
                <w:szCs w:val="20"/>
              </w:rPr>
            </w:pPr>
            <w:r>
              <w:rPr>
                <w:rFonts w:ascii="GHEA Grapalat" w:hAnsi="GHEA Grapalat" w:cs="Calibri"/>
                <w:color w:val="000000"/>
                <w:sz w:val="20"/>
                <w:szCs w:val="20"/>
              </w:rPr>
              <w:t>15871256</w:t>
            </w:r>
          </w:p>
        </w:tc>
        <w:tc>
          <w:tcPr>
            <w:tcW w:w="1559" w:type="dxa"/>
            <w:vAlign w:val="center"/>
          </w:tcPr>
          <w:p w14:paraId="2DAF3CD5" w14:textId="6B6D7F43" w:rsidR="002C77B7" w:rsidRPr="004030EC" w:rsidRDefault="002C77B7" w:rsidP="002C77B7">
            <w:pPr>
              <w:jc w:val="center"/>
              <w:rPr>
                <w:rFonts w:ascii="GHEA Grapalat" w:hAnsi="GHEA Grapalat"/>
                <w:sz w:val="20"/>
                <w:szCs w:val="20"/>
              </w:rPr>
            </w:pPr>
            <w:r w:rsidRPr="00D97E24">
              <w:t>Тёртый красный болгарский перец</w:t>
            </w:r>
          </w:p>
        </w:tc>
        <w:tc>
          <w:tcPr>
            <w:tcW w:w="1187" w:type="dxa"/>
            <w:vAlign w:val="center"/>
          </w:tcPr>
          <w:p w14:paraId="36BD73FF" w14:textId="41384E0E" w:rsidR="002C77B7" w:rsidRPr="00A71D81" w:rsidRDefault="002C77B7" w:rsidP="002C77B7">
            <w:pPr>
              <w:jc w:val="center"/>
              <w:rPr>
                <w:rFonts w:ascii="GHEA Grapalat" w:hAnsi="GHEA Grapalat"/>
                <w:sz w:val="20"/>
              </w:rPr>
            </w:pPr>
          </w:p>
        </w:tc>
        <w:tc>
          <w:tcPr>
            <w:tcW w:w="2205" w:type="dxa"/>
            <w:vAlign w:val="center"/>
          </w:tcPr>
          <w:p w14:paraId="1D17D575" w14:textId="394FC814" w:rsidR="002C77B7" w:rsidRPr="00C675AF" w:rsidRDefault="002C77B7" w:rsidP="002C77B7">
            <w:pPr>
              <w:spacing w:line="256" w:lineRule="auto"/>
              <w:jc w:val="center"/>
              <w:rPr>
                <w:rFonts w:ascii="GHEA Grapalat" w:hAnsi="GHEA Grapalat"/>
                <w:sz w:val="16"/>
                <w:szCs w:val="16"/>
                <w:lang w:val="hy-AM"/>
              </w:rPr>
            </w:pPr>
            <w:r w:rsidRPr="008E32BE">
              <w:rPr>
                <w:rFonts w:ascii="GHEA Grapalat" w:hAnsi="GHEA Grapalat"/>
                <w:sz w:val="20"/>
              </w:rPr>
              <w:t>Паприка красная молотая, с традиционным сладким вкусом красного перца и насыщенным ярким цветом. Безопасность: согласно гигиеническому нормативу N 2-III-4.9-01-2010, требования к безопасности, маркировке и упаковке: согласно статье 9 Закона РА «О безопасности пищевых продуктов».</w:t>
            </w:r>
          </w:p>
        </w:tc>
        <w:tc>
          <w:tcPr>
            <w:tcW w:w="1085" w:type="dxa"/>
            <w:vAlign w:val="center"/>
          </w:tcPr>
          <w:p w14:paraId="3664987C" w14:textId="77777777" w:rsidR="002C77B7" w:rsidRPr="00804DC8" w:rsidRDefault="002C77B7" w:rsidP="002C77B7">
            <w:pPr>
              <w:jc w:val="center"/>
              <w:rPr>
                <w:rFonts w:ascii="GHEA Grapalat" w:hAnsi="GHEA Grapalat" w:cs="Calibri"/>
                <w:sz w:val="20"/>
                <w:szCs w:val="20"/>
              </w:rPr>
            </w:pPr>
            <w:r>
              <w:rPr>
                <w:rFonts w:ascii="GHEA Grapalat" w:hAnsi="GHEA Grapalat" w:cs="Arial"/>
                <w:sz w:val="20"/>
                <w:szCs w:val="20"/>
              </w:rPr>
              <w:t>кг</w:t>
            </w:r>
          </w:p>
        </w:tc>
        <w:tc>
          <w:tcPr>
            <w:tcW w:w="1559" w:type="dxa"/>
            <w:vAlign w:val="center"/>
          </w:tcPr>
          <w:p w14:paraId="4C3AA29D" w14:textId="77777777" w:rsidR="002C77B7" w:rsidRPr="006853F7" w:rsidRDefault="002C77B7" w:rsidP="002C77B7">
            <w:pPr>
              <w:jc w:val="center"/>
              <w:rPr>
                <w:rFonts w:ascii="GHEA Grapalat" w:hAnsi="GHEA Grapalat"/>
                <w:sz w:val="20"/>
                <w:szCs w:val="20"/>
              </w:rPr>
            </w:pPr>
          </w:p>
        </w:tc>
        <w:tc>
          <w:tcPr>
            <w:tcW w:w="1134" w:type="dxa"/>
            <w:vAlign w:val="center"/>
          </w:tcPr>
          <w:p w14:paraId="007D4B83" w14:textId="77777777" w:rsidR="002C77B7" w:rsidRPr="006853F7" w:rsidRDefault="002C77B7" w:rsidP="002C77B7">
            <w:pPr>
              <w:jc w:val="center"/>
              <w:rPr>
                <w:rFonts w:ascii="GHEA Grapalat" w:hAnsi="GHEA Grapalat"/>
                <w:sz w:val="20"/>
                <w:szCs w:val="20"/>
              </w:rPr>
            </w:pPr>
          </w:p>
        </w:tc>
        <w:tc>
          <w:tcPr>
            <w:tcW w:w="850" w:type="dxa"/>
            <w:vAlign w:val="center"/>
          </w:tcPr>
          <w:p w14:paraId="61C69856" w14:textId="7DE78374" w:rsidR="002C77B7" w:rsidRPr="00F870C3" w:rsidRDefault="002C77B7" w:rsidP="002C77B7">
            <w:pPr>
              <w:jc w:val="center"/>
              <w:rPr>
                <w:rFonts w:ascii="GHEA Grapalat" w:hAnsi="GHEA Grapalat" w:cs="Calibri"/>
                <w:color w:val="000000"/>
                <w:sz w:val="20"/>
                <w:szCs w:val="20"/>
              </w:rPr>
            </w:pPr>
            <w:r>
              <w:rPr>
                <w:rFonts w:ascii="GHEA Grapalat" w:hAnsi="GHEA Grapalat" w:cs="Calibri"/>
                <w:color w:val="000000"/>
                <w:sz w:val="20"/>
                <w:szCs w:val="20"/>
              </w:rPr>
              <w:t>1</w:t>
            </w:r>
          </w:p>
        </w:tc>
        <w:tc>
          <w:tcPr>
            <w:tcW w:w="709" w:type="dxa"/>
            <w:vAlign w:val="center"/>
          </w:tcPr>
          <w:p w14:paraId="1ACEFA7B" w14:textId="56225430" w:rsidR="002C77B7" w:rsidRDefault="002C77B7" w:rsidP="002C77B7">
            <w:pPr>
              <w:jc w:val="center"/>
            </w:pPr>
            <w:r>
              <w:rPr>
                <w:rFonts w:ascii="GHEA Grapalat" w:hAnsi="GHEA Grapalat" w:cs="Arial"/>
                <w:color w:val="222222"/>
                <w:sz w:val="18"/>
                <w:szCs w:val="18"/>
                <w:shd w:val="clear" w:color="auto" w:fill="FFFFFF"/>
                <w:lang w:val="hy-AM"/>
              </w:rPr>
              <w:t>С. Аревик, 1-я ул. 4 квартал</w:t>
            </w:r>
            <w:r w:rsidRPr="005E3332">
              <w:rPr>
                <w:rFonts w:ascii="GHEA Grapalat" w:hAnsi="GHEA Grapalat" w:cs="Arial"/>
                <w:color w:val="222222"/>
                <w:sz w:val="18"/>
                <w:szCs w:val="18"/>
                <w:shd w:val="clear" w:color="auto" w:fill="FFFFFF"/>
                <w:lang w:val="hy-AM"/>
              </w:rPr>
              <w:t xml:space="preserve">  </w:t>
            </w:r>
          </w:p>
        </w:tc>
        <w:tc>
          <w:tcPr>
            <w:tcW w:w="1158" w:type="dxa"/>
            <w:vAlign w:val="center"/>
          </w:tcPr>
          <w:p w14:paraId="116BFA75" w14:textId="77777777" w:rsidR="002C77B7" w:rsidRPr="00E21EA7" w:rsidRDefault="002C77B7" w:rsidP="002C77B7">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tcPr>
          <w:p w14:paraId="76740FB3" w14:textId="0A726BF9" w:rsidR="002C77B7" w:rsidRPr="002C77B7" w:rsidRDefault="002C77B7" w:rsidP="002C77B7">
            <w:pPr>
              <w:jc w:val="center"/>
              <w:rPr>
                <w:rFonts w:ascii="GHEA Grapalat" w:hAnsi="GHEA Grapalat"/>
                <w:sz w:val="20"/>
                <w:szCs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bl>
    <w:p w14:paraId="42DE5982" w14:textId="77777777"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133A4360" w14:textId="77777777" w:rsidTr="00E22E51">
        <w:trPr>
          <w:jc w:val="center"/>
        </w:trPr>
        <w:tc>
          <w:tcPr>
            <w:tcW w:w="4536" w:type="dxa"/>
          </w:tcPr>
          <w:p w14:paraId="671CAE09"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524D78FE"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01278D6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656970AD"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19149423" w14:textId="77777777" w:rsidR="00071D1C" w:rsidRPr="00B138F3" w:rsidRDefault="00071D1C" w:rsidP="00B46D58">
            <w:pPr>
              <w:widowControl w:val="0"/>
              <w:jc w:val="center"/>
              <w:rPr>
                <w:rFonts w:ascii="GHEA Grapalat" w:hAnsi="GHEA Grapalat"/>
              </w:rPr>
            </w:pPr>
          </w:p>
        </w:tc>
        <w:tc>
          <w:tcPr>
            <w:tcW w:w="4343" w:type="dxa"/>
          </w:tcPr>
          <w:p w14:paraId="4583C840"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6BA6084E"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B9975F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29509393"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3D376C9A"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t>Приложение № 2</w:t>
      </w:r>
    </w:p>
    <w:p w14:paraId="124E28AA"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B7AB7A1"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4"/>
        <w:t>*</w:t>
      </w:r>
    </w:p>
    <w:p w14:paraId="0DE38C55"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9"/>
        <w:gridCol w:w="1999"/>
        <w:gridCol w:w="1938"/>
        <w:gridCol w:w="936"/>
        <w:gridCol w:w="964"/>
        <w:gridCol w:w="677"/>
        <w:gridCol w:w="823"/>
        <w:gridCol w:w="529"/>
        <w:gridCol w:w="604"/>
        <w:gridCol w:w="687"/>
        <w:gridCol w:w="805"/>
        <w:gridCol w:w="866"/>
        <w:gridCol w:w="842"/>
        <w:gridCol w:w="938"/>
        <w:gridCol w:w="845"/>
        <w:gridCol w:w="773"/>
      </w:tblGrid>
      <w:tr w:rsidR="00B138F3" w:rsidRPr="00B138F3" w14:paraId="1727AC43" w14:textId="77777777" w:rsidTr="00595067">
        <w:trPr>
          <w:trHeight w:val="305"/>
          <w:jc w:val="center"/>
        </w:trPr>
        <w:tc>
          <w:tcPr>
            <w:tcW w:w="15905" w:type="dxa"/>
            <w:gridSpan w:val="16"/>
          </w:tcPr>
          <w:p w14:paraId="6D8B617B"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509A18B0" w14:textId="77777777" w:rsidTr="003C06FD">
        <w:trPr>
          <w:trHeight w:val="747"/>
          <w:jc w:val="center"/>
        </w:trPr>
        <w:tc>
          <w:tcPr>
            <w:tcW w:w="1679" w:type="dxa"/>
            <w:vAlign w:val="center"/>
          </w:tcPr>
          <w:p w14:paraId="6808547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99" w:type="dxa"/>
            <w:vAlign w:val="center"/>
          </w:tcPr>
          <w:p w14:paraId="229E2A8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38" w:type="dxa"/>
            <w:vAlign w:val="center"/>
          </w:tcPr>
          <w:p w14:paraId="28D3800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289" w:type="dxa"/>
            <w:gridSpan w:val="13"/>
            <w:vAlign w:val="center"/>
          </w:tcPr>
          <w:p w14:paraId="54E42CDE" w14:textId="1EE65A13"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 xml:space="preserve">Оплату товара предусматривается произвести в </w:t>
            </w:r>
            <w:r w:rsidR="001F1C65">
              <w:rPr>
                <w:rFonts w:ascii="GHEA Grapalat" w:hAnsi="GHEA Grapalat"/>
                <w:sz w:val="16"/>
                <w:szCs w:val="16"/>
              </w:rPr>
              <w:t>202</w:t>
            </w:r>
            <w:r w:rsidR="003C06FD">
              <w:rPr>
                <w:rFonts w:ascii="GHEA Grapalat" w:hAnsi="GHEA Grapalat"/>
                <w:sz w:val="16"/>
                <w:szCs w:val="16"/>
              </w:rPr>
              <w:t>6</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5"/>
              <w:t>**</w:t>
            </w:r>
          </w:p>
        </w:tc>
      </w:tr>
      <w:tr w:rsidR="00B138F3" w:rsidRPr="00B138F3" w14:paraId="01612742" w14:textId="77777777" w:rsidTr="003C06FD">
        <w:trPr>
          <w:trHeight w:val="594"/>
          <w:jc w:val="center"/>
        </w:trPr>
        <w:tc>
          <w:tcPr>
            <w:tcW w:w="1679" w:type="dxa"/>
          </w:tcPr>
          <w:p w14:paraId="42B20230" w14:textId="77777777" w:rsidR="00071D1C" w:rsidRPr="00B138F3" w:rsidRDefault="00071D1C" w:rsidP="00B46D58">
            <w:pPr>
              <w:widowControl w:val="0"/>
              <w:jc w:val="center"/>
              <w:rPr>
                <w:rFonts w:ascii="GHEA Grapalat" w:hAnsi="GHEA Grapalat"/>
                <w:sz w:val="16"/>
                <w:szCs w:val="16"/>
              </w:rPr>
            </w:pPr>
          </w:p>
        </w:tc>
        <w:tc>
          <w:tcPr>
            <w:tcW w:w="1999" w:type="dxa"/>
          </w:tcPr>
          <w:p w14:paraId="420AB4A5" w14:textId="77777777" w:rsidR="00071D1C" w:rsidRPr="00B138F3" w:rsidRDefault="00071D1C" w:rsidP="00B46D58">
            <w:pPr>
              <w:widowControl w:val="0"/>
              <w:jc w:val="center"/>
              <w:rPr>
                <w:rFonts w:ascii="GHEA Grapalat" w:hAnsi="GHEA Grapalat"/>
                <w:sz w:val="16"/>
                <w:szCs w:val="16"/>
              </w:rPr>
            </w:pPr>
          </w:p>
        </w:tc>
        <w:tc>
          <w:tcPr>
            <w:tcW w:w="1938" w:type="dxa"/>
          </w:tcPr>
          <w:p w14:paraId="2FC0E32D" w14:textId="77777777" w:rsidR="00071D1C" w:rsidRPr="00B138F3" w:rsidRDefault="00071D1C" w:rsidP="00B46D58">
            <w:pPr>
              <w:widowControl w:val="0"/>
              <w:jc w:val="center"/>
              <w:rPr>
                <w:rFonts w:ascii="GHEA Grapalat" w:hAnsi="GHEA Grapalat"/>
                <w:sz w:val="16"/>
                <w:szCs w:val="16"/>
              </w:rPr>
            </w:pPr>
          </w:p>
        </w:tc>
        <w:tc>
          <w:tcPr>
            <w:tcW w:w="936" w:type="dxa"/>
            <w:vAlign w:val="center"/>
          </w:tcPr>
          <w:p w14:paraId="15D808E5"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64" w:type="dxa"/>
            <w:vAlign w:val="center"/>
          </w:tcPr>
          <w:p w14:paraId="1BDA00FA"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77" w:type="dxa"/>
            <w:vAlign w:val="center"/>
          </w:tcPr>
          <w:p w14:paraId="15642AC0"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23" w:type="dxa"/>
            <w:vAlign w:val="center"/>
          </w:tcPr>
          <w:p w14:paraId="3EC8B681"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29" w:type="dxa"/>
            <w:vAlign w:val="center"/>
          </w:tcPr>
          <w:p w14:paraId="350E59E4"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4" w:type="dxa"/>
            <w:vAlign w:val="center"/>
          </w:tcPr>
          <w:p w14:paraId="029B504E"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87" w:type="dxa"/>
            <w:vAlign w:val="center"/>
          </w:tcPr>
          <w:p w14:paraId="1B6476F6"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05" w:type="dxa"/>
            <w:vAlign w:val="center"/>
          </w:tcPr>
          <w:p w14:paraId="78347ECD"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14:paraId="10F1819A"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2" w:type="dxa"/>
            <w:vAlign w:val="center"/>
          </w:tcPr>
          <w:p w14:paraId="1C059FA1"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38" w:type="dxa"/>
            <w:vAlign w:val="center"/>
          </w:tcPr>
          <w:p w14:paraId="1EC99D2F"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5" w:type="dxa"/>
            <w:vAlign w:val="center"/>
          </w:tcPr>
          <w:p w14:paraId="379FE8AB"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73" w:type="dxa"/>
            <w:vAlign w:val="center"/>
          </w:tcPr>
          <w:p w14:paraId="0CADC4BC"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3C06FD" w:rsidRPr="00B138F3" w14:paraId="17DBFD26" w14:textId="77777777" w:rsidTr="003C06FD">
        <w:trPr>
          <w:trHeight w:val="404"/>
          <w:jc w:val="center"/>
        </w:trPr>
        <w:tc>
          <w:tcPr>
            <w:tcW w:w="1679" w:type="dxa"/>
            <w:vAlign w:val="center"/>
          </w:tcPr>
          <w:p w14:paraId="072BC2FB" w14:textId="06B09BF3" w:rsidR="003C06FD" w:rsidRPr="00DD2F5B" w:rsidRDefault="003C06FD" w:rsidP="003C06FD">
            <w:pPr>
              <w:widowControl w:val="0"/>
              <w:jc w:val="center"/>
              <w:rPr>
                <w:rFonts w:ascii="GHEA Grapalat" w:hAnsi="GHEA Grapalat"/>
                <w:sz w:val="16"/>
                <w:szCs w:val="16"/>
                <w:lang w:val="hy-AM"/>
              </w:rPr>
            </w:pPr>
            <w:r>
              <w:rPr>
                <w:rFonts w:ascii="GHEA Grapalat" w:hAnsi="GHEA Grapalat"/>
                <w:sz w:val="16"/>
                <w:szCs w:val="16"/>
                <w:lang w:val="hy-AM"/>
              </w:rPr>
              <w:t>1</w:t>
            </w:r>
          </w:p>
        </w:tc>
        <w:tc>
          <w:tcPr>
            <w:tcW w:w="1999" w:type="dxa"/>
            <w:vAlign w:val="center"/>
          </w:tcPr>
          <w:p w14:paraId="34E3CCE9" w14:textId="14CCF494" w:rsidR="003C06FD" w:rsidRPr="00B3789B" w:rsidRDefault="003C06FD" w:rsidP="003C06FD">
            <w:pPr>
              <w:jc w:val="center"/>
              <w:rPr>
                <w:rFonts w:ascii="GHEA Grapalat" w:hAnsi="GHEA Grapalat"/>
                <w:sz w:val="20"/>
                <w:szCs w:val="20"/>
              </w:rPr>
            </w:pPr>
            <w:r>
              <w:rPr>
                <w:rFonts w:ascii="GHEA Grapalat" w:hAnsi="GHEA Grapalat" w:cs="Calibri"/>
                <w:color w:val="000000"/>
                <w:sz w:val="20"/>
                <w:szCs w:val="20"/>
              </w:rPr>
              <w:t>15872400</w:t>
            </w:r>
          </w:p>
        </w:tc>
        <w:tc>
          <w:tcPr>
            <w:tcW w:w="1938" w:type="dxa"/>
          </w:tcPr>
          <w:p w14:paraId="2238CEB1" w14:textId="6A05966D" w:rsidR="003C06FD" w:rsidRPr="004030EC" w:rsidRDefault="003C06FD" w:rsidP="003C06FD">
            <w:pPr>
              <w:rPr>
                <w:rFonts w:ascii="GHEA Grapalat" w:hAnsi="GHEA Grapalat"/>
                <w:sz w:val="20"/>
                <w:szCs w:val="20"/>
              </w:rPr>
            </w:pPr>
            <w:r w:rsidRPr="00D97E24">
              <w:t>Соль</w:t>
            </w:r>
          </w:p>
        </w:tc>
        <w:tc>
          <w:tcPr>
            <w:tcW w:w="936" w:type="dxa"/>
            <w:vAlign w:val="center"/>
          </w:tcPr>
          <w:p w14:paraId="785E156E" w14:textId="3F9681AA"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4C691D33" w14:textId="0BF93E16"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779215E6" w14:textId="73CF97F9"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3A5F19BB" w14:textId="7E061E52"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529" w:type="dxa"/>
            <w:vAlign w:val="center"/>
          </w:tcPr>
          <w:p w14:paraId="6D6AFA77" w14:textId="4BC61B29"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04" w:type="dxa"/>
            <w:vAlign w:val="center"/>
          </w:tcPr>
          <w:p w14:paraId="3C1797C6" w14:textId="77777777" w:rsidR="003C06FD" w:rsidRDefault="003C06FD" w:rsidP="003C06FD">
            <w:pPr>
              <w:widowControl w:val="0"/>
              <w:jc w:val="center"/>
              <w:rPr>
                <w:rFonts w:ascii="GHEA Grapalat" w:hAnsi="GHEA Grapalat" w:cs="Arial"/>
                <w:sz w:val="16"/>
                <w:szCs w:val="16"/>
              </w:rPr>
            </w:pPr>
          </w:p>
        </w:tc>
        <w:tc>
          <w:tcPr>
            <w:tcW w:w="687" w:type="dxa"/>
            <w:vAlign w:val="center"/>
          </w:tcPr>
          <w:p w14:paraId="70265A2C" w14:textId="77777777" w:rsidR="003C06FD" w:rsidRDefault="003C06FD" w:rsidP="003C06FD">
            <w:pPr>
              <w:widowControl w:val="0"/>
              <w:jc w:val="center"/>
              <w:rPr>
                <w:rFonts w:ascii="GHEA Grapalat" w:hAnsi="GHEA Grapalat" w:cs="Arial"/>
                <w:sz w:val="16"/>
                <w:szCs w:val="16"/>
              </w:rPr>
            </w:pPr>
          </w:p>
        </w:tc>
        <w:tc>
          <w:tcPr>
            <w:tcW w:w="805" w:type="dxa"/>
            <w:vAlign w:val="center"/>
          </w:tcPr>
          <w:p w14:paraId="0A5E429F" w14:textId="77777777" w:rsidR="003C06FD" w:rsidRDefault="003C06FD" w:rsidP="003C06FD">
            <w:pPr>
              <w:widowControl w:val="0"/>
              <w:jc w:val="center"/>
              <w:rPr>
                <w:rFonts w:ascii="GHEA Grapalat" w:hAnsi="GHEA Grapalat" w:cs="Arial"/>
                <w:sz w:val="16"/>
                <w:szCs w:val="16"/>
              </w:rPr>
            </w:pPr>
          </w:p>
        </w:tc>
        <w:tc>
          <w:tcPr>
            <w:tcW w:w="866" w:type="dxa"/>
            <w:vAlign w:val="center"/>
          </w:tcPr>
          <w:p w14:paraId="5D2E9252" w14:textId="0A0CD8FA" w:rsidR="003C06FD" w:rsidRDefault="003C06FD" w:rsidP="003C06FD">
            <w:pPr>
              <w:widowControl w:val="0"/>
              <w:jc w:val="center"/>
              <w:rPr>
                <w:rFonts w:ascii="GHEA Grapalat" w:hAnsi="GHEA Grapalat" w:cs="Arial"/>
                <w:sz w:val="16"/>
                <w:szCs w:val="16"/>
              </w:rPr>
            </w:pPr>
          </w:p>
        </w:tc>
        <w:tc>
          <w:tcPr>
            <w:tcW w:w="842" w:type="dxa"/>
            <w:vAlign w:val="center"/>
          </w:tcPr>
          <w:p w14:paraId="5EB03558" w14:textId="29ECA392" w:rsidR="003C06FD" w:rsidRDefault="003C06FD" w:rsidP="003C06FD">
            <w:pPr>
              <w:widowControl w:val="0"/>
              <w:jc w:val="center"/>
              <w:rPr>
                <w:rFonts w:ascii="GHEA Grapalat" w:hAnsi="GHEA Grapalat" w:cs="Arial"/>
                <w:sz w:val="16"/>
                <w:szCs w:val="16"/>
              </w:rPr>
            </w:pPr>
          </w:p>
        </w:tc>
        <w:tc>
          <w:tcPr>
            <w:tcW w:w="938" w:type="dxa"/>
            <w:vAlign w:val="center"/>
          </w:tcPr>
          <w:p w14:paraId="28FB5DD7" w14:textId="764BED14" w:rsidR="003C06FD" w:rsidRDefault="003C06FD" w:rsidP="003C06FD">
            <w:pPr>
              <w:widowControl w:val="0"/>
              <w:jc w:val="center"/>
              <w:rPr>
                <w:rFonts w:ascii="GHEA Grapalat" w:hAnsi="GHEA Grapalat" w:cs="Arial"/>
                <w:sz w:val="16"/>
                <w:szCs w:val="16"/>
              </w:rPr>
            </w:pPr>
          </w:p>
        </w:tc>
        <w:tc>
          <w:tcPr>
            <w:tcW w:w="845" w:type="dxa"/>
            <w:vAlign w:val="center"/>
          </w:tcPr>
          <w:p w14:paraId="4E4BD806" w14:textId="59D31EB0" w:rsidR="003C06FD" w:rsidRDefault="003C06FD" w:rsidP="003C06FD">
            <w:pPr>
              <w:widowControl w:val="0"/>
              <w:jc w:val="center"/>
              <w:rPr>
                <w:rFonts w:ascii="GHEA Grapalat" w:hAnsi="GHEA Grapalat" w:cs="Arial"/>
                <w:sz w:val="16"/>
                <w:szCs w:val="16"/>
              </w:rPr>
            </w:pPr>
          </w:p>
        </w:tc>
        <w:tc>
          <w:tcPr>
            <w:tcW w:w="773" w:type="dxa"/>
            <w:vAlign w:val="center"/>
          </w:tcPr>
          <w:p w14:paraId="4EAB2CA1" w14:textId="10056FC3" w:rsidR="003C06FD" w:rsidRPr="00595067" w:rsidRDefault="003C06FD" w:rsidP="003C06FD">
            <w:pPr>
              <w:widowControl w:val="0"/>
              <w:jc w:val="center"/>
              <w:rPr>
                <w:rFonts w:ascii="GHEA Grapalat" w:hAnsi="GHEA Grapalat"/>
                <w:b/>
                <w:sz w:val="16"/>
                <w:szCs w:val="16"/>
                <w:lang w:val="hy-AM"/>
              </w:rPr>
            </w:pPr>
            <w:r w:rsidRPr="00012F23">
              <w:rPr>
                <w:rFonts w:ascii="GHEA Grapalat" w:hAnsi="GHEA Grapalat"/>
                <w:sz w:val="18"/>
                <w:szCs w:val="18"/>
              </w:rPr>
              <w:t>100%</w:t>
            </w:r>
          </w:p>
        </w:tc>
      </w:tr>
      <w:tr w:rsidR="003C06FD" w:rsidRPr="00B138F3" w14:paraId="6EAF12A5" w14:textId="77777777" w:rsidTr="003C06FD">
        <w:trPr>
          <w:trHeight w:val="404"/>
          <w:jc w:val="center"/>
        </w:trPr>
        <w:tc>
          <w:tcPr>
            <w:tcW w:w="1679" w:type="dxa"/>
            <w:vAlign w:val="center"/>
          </w:tcPr>
          <w:p w14:paraId="6D8B5A6B" w14:textId="1797F0E3" w:rsidR="003C06FD" w:rsidRPr="00DD2F5B" w:rsidRDefault="003C06FD" w:rsidP="003C06FD">
            <w:pPr>
              <w:widowControl w:val="0"/>
              <w:jc w:val="center"/>
              <w:rPr>
                <w:rFonts w:ascii="GHEA Grapalat" w:hAnsi="GHEA Grapalat"/>
                <w:sz w:val="16"/>
                <w:szCs w:val="16"/>
                <w:lang w:val="hy-AM"/>
              </w:rPr>
            </w:pPr>
            <w:r>
              <w:rPr>
                <w:rFonts w:ascii="GHEA Grapalat" w:hAnsi="GHEA Grapalat"/>
                <w:sz w:val="16"/>
                <w:szCs w:val="16"/>
                <w:lang w:val="hy-AM"/>
              </w:rPr>
              <w:t>2</w:t>
            </w:r>
          </w:p>
        </w:tc>
        <w:tc>
          <w:tcPr>
            <w:tcW w:w="1999" w:type="dxa"/>
            <w:vAlign w:val="center"/>
          </w:tcPr>
          <w:p w14:paraId="16189CE1" w14:textId="5767F3FA" w:rsidR="003C06FD" w:rsidRPr="00B3789B" w:rsidRDefault="003C06FD" w:rsidP="003C06FD">
            <w:pPr>
              <w:jc w:val="center"/>
              <w:rPr>
                <w:rFonts w:ascii="GHEA Grapalat" w:hAnsi="GHEA Grapalat"/>
                <w:sz w:val="20"/>
                <w:szCs w:val="20"/>
              </w:rPr>
            </w:pPr>
            <w:r>
              <w:rPr>
                <w:rFonts w:ascii="GHEA Grapalat" w:hAnsi="GHEA Grapalat" w:cs="Calibri"/>
                <w:color w:val="000000"/>
                <w:sz w:val="20"/>
                <w:szCs w:val="20"/>
              </w:rPr>
              <w:t>15421100</w:t>
            </w:r>
          </w:p>
        </w:tc>
        <w:tc>
          <w:tcPr>
            <w:tcW w:w="1938" w:type="dxa"/>
          </w:tcPr>
          <w:p w14:paraId="49472DB1" w14:textId="44151B9A" w:rsidR="003C06FD" w:rsidRPr="004030EC" w:rsidRDefault="003C06FD" w:rsidP="003C06FD">
            <w:pPr>
              <w:rPr>
                <w:rFonts w:ascii="GHEA Grapalat" w:hAnsi="GHEA Grapalat"/>
                <w:sz w:val="20"/>
                <w:szCs w:val="20"/>
              </w:rPr>
            </w:pPr>
            <w:r w:rsidRPr="00D97E24">
              <w:t>Масло подсолнечное рафинированное (фильтрованное)</w:t>
            </w:r>
          </w:p>
        </w:tc>
        <w:tc>
          <w:tcPr>
            <w:tcW w:w="936" w:type="dxa"/>
            <w:vAlign w:val="center"/>
          </w:tcPr>
          <w:p w14:paraId="4AB0C3DB" w14:textId="3B9D4A8E"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7A567941" w14:textId="1C4204B4"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6276A481" w14:textId="2BBB1C13"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7C91C64C" w14:textId="4430BE99"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529" w:type="dxa"/>
            <w:vAlign w:val="center"/>
          </w:tcPr>
          <w:p w14:paraId="7F713EDA" w14:textId="1D0CC82E"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04" w:type="dxa"/>
            <w:vAlign w:val="center"/>
          </w:tcPr>
          <w:p w14:paraId="36852B1B" w14:textId="77777777" w:rsidR="003C06FD" w:rsidRDefault="003C06FD" w:rsidP="003C06FD">
            <w:pPr>
              <w:widowControl w:val="0"/>
              <w:jc w:val="center"/>
              <w:rPr>
                <w:rFonts w:ascii="GHEA Grapalat" w:hAnsi="GHEA Grapalat" w:cs="Arial"/>
                <w:sz w:val="16"/>
                <w:szCs w:val="16"/>
              </w:rPr>
            </w:pPr>
          </w:p>
        </w:tc>
        <w:tc>
          <w:tcPr>
            <w:tcW w:w="687" w:type="dxa"/>
            <w:vAlign w:val="center"/>
          </w:tcPr>
          <w:p w14:paraId="2DD372AB" w14:textId="77777777" w:rsidR="003C06FD" w:rsidRDefault="003C06FD" w:rsidP="003C06FD">
            <w:pPr>
              <w:widowControl w:val="0"/>
              <w:jc w:val="center"/>
              <w:rPr>
                <w:rFonts w:ascii="GHEA Grapalat" w:hAnsi="GHEA Grapalat" w:cs="Arial"/>
                <w:sz w:val="16"/>
                <w:szCs w:val="16"/>
              </w:rPr>
            </w:pPr>
          </w:p>
        </w:tc>
        <w:tc>
          <w:tcPr>
            <w:tcW w:w="805" w:type="dxa"/>
            <w:vAlign w:val="center"/>
          </w:tcPr>
          <w:p w14:paraId="23E2C504" w14:textId="77777777" w:rsidR="003C06FD" w:rsidRDefault="003C06FD" w:rsidP="003C06FD">
            <w:pPr>
              <w:widowControl w:val="0"/>
              <w:jc w:val="center"/>
              <w:rPr>
                <w:rFonts w:ascii="GHEA Grapalat" w:hAnsi="GHEA Grapalat" w:cs="Arial"/>
                <w:sz w:val="16"/>
                <w:szCs w:val="16"/>
              </w:rPr>
            </w:pPr>
          </w:p>
        </w:tc>
        <w:tc>
          <w:tcPr>
            <w:tcW w:w="866" w:type="dxa"/>
            <w:vAlign w:val="center"/>
          </w:tcPr>
          <w:p w14:paraId="4DACFB73" w14:textId="0E6842F6" w:rsidR="003C06FD" w:rsidRDefault="003C06FD" w:rsidP="003C06FD">
            <w:pPr>
              <w:widowControl w:val="0"/>
              <w:jc w:val="center"/>
              <w:rPr>
                <w:rFonts w:ascii="GHEA Grapalat" w:hAnsi="GHEA Grapalat" w:cs="Arial"/>
                <w:sz w:val="16"/>
                <w:szCs w:val="16"/>
              </w:rPr>
            </w:pPr>
          </w:p>
        </w:tc>
        <w:tc>
          <w:tcPr>
            <w:tcW w:w="842" w:type="dxa"/>
            <w:vAlign w:val="center"/>
          </w:tcPr>
          <w:p w14:paraId="0037522F" w14:textId="50DD9E53" w:rsidR="003C06FD" w:rsidRDefault="003C06FD" w:rsidP="003C06FD">
            <w:pPr>
              <w:widowControl w:val="0"/>
              <w:jc w:val="center"/>
              <w:rPr>
                <w:rFonts w:ascii="GHEA Grapalat" w:hAnsi="GHEA Grapalat" w:cs="Arial"/>
                <w:sz w:val="16"/>
                <w:szCs w:val="16"/>
              </w:rPr>
            </w:pPr>
          </w:p>
        </w:tc>
        <w:tc>
          <w:tcPr>
            <w:tcW w:w="938" w:type="dxa"/>
            <w:vAlign w:val="center"/>
          </w:tcPr>
          <w:p w14:paraId="65587BA9" w14:textId="610FB084" w:rsidR="003C06FD" w:rsidRDefault="003C06FD" w:rsidP="003C06FD">
            <w:pPr>
              <w:widowControl w:val="0"/>
              <w:jc w:val="center"/>
              <w:rPr>
                <w:rFonts w:ascii="GHEA Grapalat" w:hAnsi="GHEA Grapalat" w:cs="Arial"/>
                <w:sz w:val="16"/>
                <w:szCs w:val="16"/>
              </w:rPr>
            </w:pPr>
          </w:p>
        </w:tc>
        <w:tc>
          <w:tcPr>
            <w:tcW w:w="845" w:type="dxa"/>
            <w:vAlign w:val="center"/>
          </w:tcPr>
          <w:p w14:paraId="0E8CF125" w14:textId="31F3940B" w:rsidR="003C06FD" w:rsidRDefault="003C06FD" w:rsidP="003C06FD">
            <w:pPr>
              <w:widowControl w:val="0"/>
              <w:jc w:val="center"/>
              <w:rPr>
                <w:rFonts w:ascii="GHEA Grapalat" w:hAnsi="GHEA Grapalat" w:cs="Arial"/>
                <w:sz w:val="16"/>
                <w:szCs w:val="16"/>
              </w:rPr>
            </w:pPr>
          </w:p>
        </w:tc>
        <w:tc>
          <w:tcPr>
            <w:tcW w:w="773" w:type="dxa"/>
            <w:vAlign w:val="center"/>
          </w:tcPr>
          <w:p w14:paraId="500BC5C6" w14:textId="0A6A4CFC" w:rsidR="003C06FD" w:rsidRDefault="003C06FD" w:rsidP="003C06FD">
            <w:r w:rsidRPr="00012F23">
              <w:rPr>
                <w:rFonts w:ascii="GHEA Grapalat" w:hAnsi="GHEA Grapalat"/>
                <w:sz w:val="18"/>
                <w:szCs w:val="18"/>
              </w:rPr>
              <w:t>100%</w:t>
            </w:r>
          </w:p>
        </w:tc>
      </w:tr>
      <w:tr w:rsidR="003C06FD" w:rsidRPr="00B138F3" w14:paraId="77D28A2D" w14:textId="77777777" w:rsidTr="003C06FD">
        <w:trPr>
          <w:trHeight w:val="404"/>
          <w:jc w:val="center"/>
        </w:trPr>
        <w:tc>
          <w:tcPr>
            <w:tcW w:w="1679" w:type="dxa"/>
            <w:vAlign w:val="center"/>
          </w:tcPr>
          <w:p w14:paraId="4D6B3C5A" w14:textId="7C852A11" w:rsidR="003C06FD" w:rsidRPr="00DD2F5B" w:rsidRDefault="003C06FD" w:rsidP="003C06FD">
            <w:pPr>
              <w:widowControl w:val="0"/>
              <w:jc w:val="center"/>
              <w:rPr>
                <w:rFonts w:ascii="GHEA Grapalat" w:hAnsi="GHEA Grapalat"/>
                <w:sz w:val="16"/>
                <w:szCs w:val="16"/>
                <w:lang w:val="hy-AM"/>
              </w:rPr>
            </w:pPr>
            <w:r>
              <w:rPr>
                <w:rFonts w:ascii="GHEA Grapalat" w:hAnsi="GHEA Grapalat"/>
                <w:sz w:val="16"/>
                <w:szCs w:val="16"/>
                <w:lang w:val="hy-AM"/>
              </w:rPr>
              <w:t>3</w:t>
            </w:r>
          </w:p>
        </w:tc>
        <w:tc>
          <w:tcPr>
            <w:tcW w:w="1999" w:type="dxa"/>
            <w:vAlign w:val="center"/>
          </w:tcPr>
          <w:p w14:paraId="25F71EA4" w14:textId="208E5D5A" w:rsidR="003C06FD" w:rsidRPr="00B3789B" w:rsidRDefault="003C06FD" w:rsidP="003C06FD">
            <w:pPr>
              <w:jc w:val="center"/>
              <w:rPr>
                <w:rFonts w:ascii="GHEA Grapalat" w:hAnsi="GHEA Grapalat"/>
                <w:sz w:val="20"/>
                <w:szCs w:val="20"/>
              </w:rPr>
            </w:pPr>
            <w:r>
              <w:rPr>
                <w:rFonts w:ascii="GHEA Grapalat" w:hAnsi="GHEA Grapalat" w:cs="Calibri"/>
                <w:color w:val="000000"/>
                <w:sz w:val="20"/>
                <w:szCs w:val="20"/>
              </w:rPr>
              <w:t>15614300</w:t>
            </w:r>
          </w:p>
        </w:tc>
        <w:tc>
          <w:tcPr>
            <w:tcW w:w="1938" w:type="dxa"/>
          </w:tcPr>
          <w:p w14:paraId="145F3A2B" w14:textId="094103EA" w:rsidR="003C06FD" w:rsidRPr="004030EC" w:rsidRDefault="003C06FD" w:rsidP="003C06FD">
            <w:pPr>
              <w:rPr>
                <w:rFonts w:ascii="GHEA Grapalat" w:hAnsi="GHEA Grapalat"/>
                <w:sz w:val="20"/>
                <w:szCs w:val="20"/>
              </w:rPr>
            </w:pPr>
            <w:r w:rsidRPr="00D97E24">
              <w:t>Рис</w:t>
            </w:r>
          </w:p>
        </w:tc>
        <w:tc>
          <w:tcPr>
            <w:tcW w:w="936" w:type="dxa"/>
            <w:vAlign w:val="center"/>
          </w:tcPr>
          <w:p w14:paraId="24474D21" w14:textId="2B1812A6"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5E66A5BB" w14:textId="55903F7F"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22F0E05C" w14:textId="19E0D922"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0DDBF2B5" w14:textId="61F6B9B4"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529" w:type="dxa"/>
            <w:vAlign w:val="center"/>
          </w:tcPr>
          <w:p w14:paraId="49FAAF98" w14:textId="513F0BC0"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04" w:type="dxa"/>
            <w:vAlign w:val="center"/>
          </w:tcPr>
          <w:p w14:paraId="312F29A5" w14:textId="77777777" w:rsidR="003C06FD" w:rsidRDefault="003C06FD" w:rsidP="003C06FD">
            <w:pPr>
              <w:widowControl w:val="0"/>
              <w:jc w:val="center"/>
              <w:rPr>
                <w:rFonts w:ascii="GHEA Grapalat" w:hAnsi="GHEA Grapalat" w:cs="Arial"/>
                <w:sz w:val="16"/>
                <w:szCs w:val="16"/>
              </w:rPr>
            </w:pPr>
          </w:p>
        </w:tc>
        <w:tc>
          <w:tcPr>
            <w:tcW w:w="687" w:type="dxa"/>
            <w:vAlign w:val="center"/>
          </w:tcPr>
          <w:p w14:paraId="795D6718" w14:textId="77777777" w:rsidR="003C06FD" w:rsidRDefault="003C06FD" w:rsidP="003C06FD">
            <w:pPr>
              <w:widowControl w:val="0"/>
              <w:jc w:val="center"/>
              <w:rPr>
                <w:rFonts w:ascii="GHEA Grapalat" w:hAnsi="GHEA Grapalat" w:cs="Arial"/>
                <w:sz w:val="16"/>
                <w:szCs w:val="16"/>
              </w:rPr>
            </w:pPr>
          </w:p>
        </w:tc>
        <w:tc>
          <w:tcPr>
            <w:tcW w:w="805" w:type="dxa"/>
            <w:vAlign w:val="center"/>
          </w:tcPr>
          <w:p w14:paraId="0F4900DA" w14:textId="77777777" w:rsidR="003C06FD" w:rsidRDefault="003C06FD" w:rsidP="003C06FD">
            <w:pPr>
              <w:widowControl w:val="0"/>
              <w:jc w:val="center"/>
              <w:rPr>
                <w:rFonts w:ascii="GHEA Grapalat" w:hAnsi="GHEA Grapalat" w:cs="Arial"/>
                <w:sz w:val="16"/>
                <w:szCs w:val="16"/>
              </w:rPr>
            </w:pPr>
          </w:p>
        </w:tc>
        <w:tc>
          <w:tcPr>
            <w:tcW w:w="866" w:type="dxa"/>
            <w:vAlign w:val="center"/>
          </w:tcPr>
          <w:p w14:paraId="7EB26BDB" w14:textId="7AB2AB06" w:rsidR="003C06FD" w:rsidRDefault="003C06FD" w:rsidP="003C06FD">
            <w:pPr>
              <w:widowControl w:val="0"/>
              <w:jc w:val="center"/>
              <w:rPr>
                <w:rFonts w:ascii="GHEA Grapalat" w:hAnsi="GHEA Grapalat" w:cs="Arial"/>
                <w:sz w:val="16"/>
                <w:szCs w:val="16"/>
              </w:rPr>
            </w:pPr>
          </w:p>
        </w:tc>
        <w:tc>
          <w:tcPr>
            <w:tcW w:w="842" w:type="dxa"/>
            <w:vAlign w:val="center"/>
          </w:tcPr>
          <w:p w14:paraId="1DE0A766" w14:textId="3358030F" w:rsidR="003C06FD" w:rsidRDefault="003C06FD" w:rsidP="003C06FD">
            <w:pPr>
              <w:widowControl w:val="0"/>
              <w:jc w:val="center"/>
              <w:rPr>
                <w:rFonts w:ascii="GHEA Grapalat" w:hAnsi="GHEA Grapalat" w:cs="Arial"/>
                <w:sz w:val="16"/>
                <w:szCs w:val="16"/>
              </w:rPr>
            </w:pPr>
          </w:p>
        </w:tc>
        <w:tc>
          <w:tcPr>
            <w:tcW w:w="938" w:type="dxa"/>
            <w:vAlign w:val="center"/>
          </w:tcPr>
          <w:p w14:paraId="4E82AAD4" w14:textId="527A3648" w:rsidR="003C06FD" w:rsidRDefault="003C06FD" w:rsidP="003C06FD">
            <w:pPr>
              <w:widowControl w:val="0"/>
              <w:jc w:val="center"/>
              <w:rPr>
                <w:rFonts w:ascii="GHEA Grapalat" w:hAnsi="GHEA Grapalat" w:cs="Arial"/>
                <w:sz w:val="16"/>
                <w:szCs w:val="16"/>
              </w:rPr>
            </w:pPr>
          </w:p>
        </w:tc>
        <w:tc>
          <w:tcPr>
            <w:tcW w:w="845" w:type="dxa"/>
            <w:vAlign w:val="center"/>
          </w:tcPr>
          <w:p w14:paraId="05E05864" w14:textId="35814E36" w:rsidR="003C06FD" w:rsidRDefault="003C06FD" w:rsidP="003C06FD">
            <w:pPr>
              <w:widowControl w:val="0"/>
              <w:jc w:val="center"/>
              <w:rPr>
                <w:rFonts w:ascii="GHEA Grapalat" w:hAnsi="GHEA Grapalat" w:cs="Arial"/>
                <w:sz w:val="16"/>
                <w:szCs w:val="16"/>
              </w:rPr>
            </w:pPr>
          </w:p>
        </w:tc>
        <w:tc>
          <w:tcPr>
            <w:tcW w:w="773" w:type="dxa"/>
            <w:vAlign w:val="center"/>
          </w:tcPr>
          <w:p w14:paraId="0AABB1D9" w14:textId="35210D45" w:rsidR="003C06FD" w:rsidRDefault="003C06FD" w:rsidP="003C06FD">
            <w:r w:rsidRPr="00012F23">
              <w:rPr>
                <w:rFonts w:ascii="GHEA Grapalat" w:hAnsi="GHEA Grapalat"/>
                <w:sz w:val="18"/>
                <w:szCs w:val="18"/>
              </w:rPr>
              <w:t>100%</w:t>
            </w:r>
          </w:p>
        </w:tc>
      </w:tr>
      <w:tr w:rsidR="003C06FD" w:rsidRPr="00B138F3" w14:paraId="2EE6B960" w14:textId="77777777" w:rsidTr="003C06FD">
        <w:trPr>
          <w:trHeight w:val="404"/>
          <w:jc w:val="center"/>
        </w:trPr>
        <w:tc>
          <w:tcPr>
            <w:tcW w:w="1679" w:type="dxa"/>
            <w:vAlign w:val="center"/>
          </w:tcPr>
          <w:p w14:paraId="630BD0F7" w14:textId="13105302" w:rsidR="003C06FD" w:rsidRPr="00DD2F5B" w:rsidRDefault="003C06FD" w:rsidP="003C06FD">
            <w:pPr>
              <w:widowControl w:val="0"/>
              <w:jc w:val="center"/>
              <w:rPr>
                <w:rFonts w:ascii="GHEA Grapalat" w:hAnsi="GHEA Grapalat"/>
                <w:sz w:val="16"/>
                <w:szCs w:val="16"/>
                <w:lang w:val="hy-AM"/>
              </w:rPr>
            </w:pPr>
            <w:r>
              <w:rPr>
                <w:rFonts w:ascii="GHEA Grapalat" w:hAnsi="GHEA Grapalat"/>
                <w:sz w:val="16"/>
                <w:szCs w:val="16"/>
                <w:lang w:val="hy-AM"/>
              </w:rPr>
              <w:t>4</w:t>
            </w:r>
          </w:p>
        </w:tc>
        <w:tc>
          <w:tcPr>
            <w:tcW w:w="1999" w:type="dxa"/>
            <w:vAlign w:val="center"/>
          </w:tcPr>
          <w:p w14:paraId="575C6DDE" w14:textId="685CCE28" w:rsidR="003C06FD" w:rsidRPr="00B3789B" w:rsidRDefault="003C06FD" w:rsidP="003C06FD">
            <w:pPr>
              <w:jc w:val="center"/>
              <w:rPr>
                <w:rFonts w:ascii="GHEA Grapalat" w:hAnsi="GHEA Grapalat"/>
                <w:sz w:val="20"/>
                <w:szCs w:val="20"/>
              </w:rPr>
            </w:pPr>
            <w:r>
              <w:rPr>
                <w:rFonts w:ascii="GHEA Grapalat" w:hAnsi="GHEA Grapalat" w:cs="Calibri"/>
                <w:color w:val="000000"/>
                <w:sz w:val="20"/>
                <w:szCs w:val="20"/>
              </w:rPr>
              <w:t>3221110</w:t>
            </w:r>
          </w:p>
        </w:tc>
        <w:tc>
          <w:tcPr>
            <w:tcW w:w="1938" w:type="dxa"/>
          </w:tcPr>
          <w:p w14:paraId="0FEFCB32" w14:textId="5E5793B5" w:rsidR="003C06FD" w:rsidRPr="004030EC" w:rsidRDefault="003C06FD" w:rsidP="003C06FD">
            <w:pPr>
              <w:rPr>
                <w:rFonts w:ascii="GHEA Grapalat" w:hAnsi="GHEA Grapalat"/>
                <w:sz w:val="20"/>
                <w:szCs w:val="20"/>
              </w:rPr>
            </w:pPr>
            <w:r w:rsidRPr="00D97E24">
              <w:t>Морковь</w:t>
            </w:r>
          </w:p>
        </w:tc>
        <w:tc>
          <w:tcPr>
            <w:tcW w:w="936" w:type="dxa"/>
            <w:vAlign w:val="center"/>
          </w:tcPr>
          <w:p w14:paraId="7D530611" w14:textId="5006CEA2"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751CB043" w14:textId="3031EA07"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68A2DE5E" w14:textId="05EBEBD5"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4B39A8DE" w14:textId="46C30353"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529" w:type="dxa"/>
            <w:vAlign w:val="center"/>
          </w:tcPr>
          <w:p w14:paraId="7E103BFD" w14:textId="426362CA"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04" w:type="dxa"/>
            <w:vAlign w:val="center"/>
          </w:tcPr>
          <w:p w14:paraId="4FDA55F7" w14:textId="77777777" w:rsidR="003C06FD" w:rsidRDefault="003C06FD" w:rsidP="003C06FD">
            <w:pPr>
              <w:widowControl w:val="0"/>
              <w:jc w:val="center"/>
              <w:rPr>
                <w:rFonts w:ascii="GHEA Grapalat" w:hAnsi="GHEA Grapalat" w:cs="Arial"/>
                <w:sz w:val="16"/>
                <w:szCs w:val="16"/>
              </w:rPr>
            </w:pPr>
          </w:p>
        </w:tc>
        <w:tc>
          <w:tcPr>
            <w:tcW w:w="687" w:type="dxa"/>
            <w:vAlign w:val="center"/>
          </w:tcPr>
          <w:p w14:paraId="0620C4B8" w14:textId="77777777" w:rsidR="003C06FD" w:rsidRDefault="003C06FD" w:rsidP="003C06FD">
            <w:pPr>
              <w:widowControl w:val="0"/>
              <w:jc w:val="center"/>
              <w:rPr>
                <w:rFonts w:ascii="GHEA Grapalat" w:hAnsi="GHEA Grapalat" w:cs="Arial"/>
                <w:sz w:val="16"/>
                <w:szCs w:val="16"/>
              </w:rPr>
            </w:pPr>
          </w:p>
        </w:tc>
        <w:tc>
          <w:tcPr>
            <w:tcW w:w="805" w:type="dxa"/>
            <w:vAlign w:val="center"/>
          </w:tcPr>
          <w:p w14:paraId="32276E1B" w14:textId="77777777" w:rsidR="003C06FD" w:rsidRDefault="003C06FD" w:rsidP="003C06FD">
            <w:pPr>
              <w:widowControl w:val="0"/>
              <w:jc w:val="center"/>
              <w:rPr>
                <w:rFonts w:ascii="GHEA Grapalat" w:hAnsi="GHEA Grapalat" w:cs="Arial"/>
                <w:sz w:val="16"/>
                <w:szCs w:val="16"/>
              </w:rPr>
            </w:pPr>
          </w:p>
        </w:tc>
        <w:tc>
          <w:tcPr>
            <w:tcW w:w="866" w:type="dxa"/>
            <w:vAlign w:val="center"/>
          </w:tcPr>
          <w:p w14:paraId="2DB7E28B" w14:textId="79D1BED7" w:rsidR="003C06FD" w:rsidRDefault="003C06FD" w:rsidP="003C06FD">
            <w:pPr>
              <w:widowControl w:val="0"/>
              <w:jc w:val="center"/>
              <w:rPr>
                <w:rFonts w:ascii="GHEA Grapalat" w:hAnsi="GHEA Grapalat" w:cs="Arial"/>
                <w:sz w:val="16"/>
                <w:szCs w:val="16"/>
              </w:rPr>
            </w:pPr>
          </w:p>
        </w:tc>
        <w:tc>
          <w:tcPr>
            <w:tcW w:w="842" w:type="dxa"/>
            <w:vAlign w:val="center"/>
          </w:tcPr>
          <w:p w14:paraId="027AB515" w14:textId="7E9327AD" w:rsidR="003C06FD" w:rsidRDefault="003C06FD" w:rsidP="003C06FD">
            <w:pPr>
              <w:widowControl w:val="0"/>
              <w:jc w:val="center"/>
              <w:rPr>
                <w:rFonts w:ascii="GHEA Grapalat" w:hAnsi="GHEA Grapalat" w:cs="Arial"/>
                <w:sz w:val="16"/>
                <w:szCs w:val="16"/>
              </w:rPr>
            </w:pPr>
          </w:p>
        </w:tc>
        <w:tc>
          <w:tcPr>
            <w:tcW w:w="938" w:type="dxa"/>
            <w:vAlign w:val="center"/>
          </w:tcPr>
          <w:p w14:paraId="38819E27" w14:textId="6E661580" w:rsidR="003C06FD" w:rsidRDefault="003C06FD" w:rsidP="003C06FD">
            <w:pPr>
              <w:widowControl w:val="0"/>
              <w:jc w:val="center"/>
              <w:rPr>
                <w:rFonts w:ascii="GHEA Grapalat" w:hAnsi="GHEA Grapalat" w:cs="Arial"/>
                <w:sz w:val="16"/>
                <w:szCs w:val="16"/>
              </w:rPr>
            </w:pPr>
          </w:p>
        </w:tc>
        <w:tc>
          <w:tcPr>
            <w:tcW w:w="845" w:type="dxa"/>
            <w:vAlign w:val="center"/>
          </w:tcPr>
          <w:p w14:paraId="5F9D087F" w14:textId="5D53C0DD" w:rsidR="003C06FD" w:rsidRDefault="003C06FD" w:rsidP="003C06FD">
            <w:pPr>
              <w:widowControl w:val="0"/>
              <w:jc w:val="center"/>
              <w:rPr>
                <w:rFonts w:ascii="GHEA Grapalat" w:hAnsi="GHEA Grapalat" w:cs="Arial"/>
                <w:sz w:val="16"/>
                <w:szCs w:val="16"/>
              </w:rPr>
            </w:pPr>
          </w:p>
        </w:tc>
        <w:tc>
          <w:tcPr>
            <w:tcW w:w="773" w:type="dxa"/>
            <w:vAlign w:val="center"/>
          </w:tcPr>
          <w:p w14:paraId="265BE82C" w14:textId="2DD37EB9" w:rsidR="003C06FD" w:rsidRDefault="003C06FD" w:rsidP="003C06FD">
            <w:r w:rsidRPr="00012F23">
              <w:rPr>
                <w:rFonts w:ascii="GHEA Grapalat" w:hAnsi="GHEA Grapalat"/>
                <w:sz w:val="18"/>
                <w:szCs w:val="18"/>
              </w:rPr>
              <w:t>100%</w:t>
            </w:r>
          </w:p>
        </w:tc>
      </w:tr>
      <w:tr w:rsidR="003C06FD" w:rsidRPr="00B138F3" w14:paraId="1C8608F6" w14:textId="77777777" w:rsidTr="003C06FD">
        <w:trPr>
          <w:trHeight w:val="404"/>
          <w:jc w:val="center"/>
        </w:trPr>
        <w:tc>
          <w:tcPr>
            <w:tcW w:w="1679" w:type="dxa"/>
            <w:vAlign w:val="center"/>
          </w:tcPr>
          <w:p w14:paraId="64626619" w14:textId="4F7DF22A" w:rsidR="003C06FD" w:rsidRPr="00DD2F5B" w:rsidRDefault="003C06FD" w:rsidP="003C06FD">
            <w:pPr>
              <w:widowControl w:val="0"/>
              <w:jc w:val="center"/>
              <w:rPr>
                <w:rFonts w:ascii="GHEA Grapalat" w:hAnsi="GHEA Grapalat"/>
                <w:sz w:val="16"/>
                <w:szCs w:val="16"/>
                <w:lang w:val="hy-AM"/>
              </w:rPr>
            </w:pPr>
            <w:r>
              <w:rPr>
                <w:rFonts w:ascii="GHEA Grapalat" w:hAnsi="GHEA Grapalat"/>
                <w:sz w:val="16"/>
                <w:szCs w:val="16"/>
                <w:lang w:val="hy-AM"/>
              </w:rPr>
              <w:t>5</w:t>
            </w:r>
          </w:p>
        </w:tc>
        <w:tc>
          <w:tcPr>
            <w:tcW w:w="1999" w:type="dxa"/>
            <w:vAlign w:val="center"/>
          </w:tcPr>
          <w:p w14:paraId="2DF3BF33" w14:textId="6804F57F" w:rsidR="003C06FD" w:rsidRPr="00B3789B" w:rsidRDefault="003C06FD" w:rsidP="003C06FD">
            <w:pPr>
              <w:jc w:val="center"/>
              <w:rPr>
                <w:rFonts w:ascii="GHEA Grapalat" w:hAnsi="GHEA Grapalat"/>
                <w:sz w:val="20"/>
                <w:szCs w:val="20"/>
              </w:rPr>
            </w:pPr>
            <w:r>
              <w:rPr>
                <w:rFonts w:ascii="GHEA Grapalat" w:hAnsi="GHEA Grapalat" w:cs="Calibri"/>
                <w:color w:val="000000"/>
                <w:sz w:val="20"/>
                <w:szCs w:val="20"/>
              </w:rPr>
              <w:t>15331151</w:t>
            </w:r>
          </w:p>
        </w:tc>
        <w:tc>
          <w:tcPr>
            <w:tcW w:w="1938" w:type="dxa"/>
          </w:tcPr>
          <w:p w14:paraId="7AFAD380" w14:textId="0BBC98DD" w:rsidR="003C06FD" w:rsidRPr="004030EC" w:rsidRDefault="003C06FD" w:rsidP="003C06FD">
            <w:pPr>
              <w:rPr>
                <w:rFonts w:ascii="GHEA Grapalat" w:hAnsi="GHEA Grapalat"/>
                <w:sz w:val="20"/>
                <w:szCs w:val="20"/>
              </w:rPr>
            </w:pPr>
            <w:r w:rsidRPr="00D97E24">
              <w:t>Фасоль целая</w:t>
            </w:r>
          </w:p>
        </w:tc>
        <w:tc>
          <w:tcPr>
            <w:tcW w:w="936" w:type="dxa"/>
            <w:vAlign w:val="center"/>
          </w:tcPr>
          <w:p w14:paraId="0390DCC0" w14:textId="25B14BDC"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67715FFB" w14:textId="1DB809CC"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037BFCCD" w14:textId="385C868A"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469DE511" w14:textId="50A23526"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529" w:type="dxa"/>
            <w:vAlign w:val="center"/>
          </w:tcPr>
          <w:p w14:paraId="3269978A" w14:textId="79DDC48C"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04" w:type="dxa"/>
            <w:vAlign w:val="center"/>
          </w:tcPr>
          <w:p w14:paraId="17E76539" w14:textId="77777777" w:rsidR="003C06FD" w:rsidRDefault="003C06FD" w:rsidP="003C06FD">
            <w:pPr>
              <w:widowControl w:val="0"/>
              <w:jc w:val="center"/>
              <w:rPr>
                <w:rFonts w:ascii="GHEA Grapalat" w:hAnsi="GHEA Grapalat" w:cs="Arial"/>
                <w:sz w:val="16"/>
                <w:szCs w:val="16"/>
              </w:rPr>
            </w:pPr>
          </w:p>
        </w:tc>
        <w:tc>
          <w:tcPr>
            <w:tcW w:w="687" w:type="dxa"/>
            <w:vAlign w:val="center"/>
          </w:tcPr>
          <w:p w14:paraId="2322F840" w14:textId="77777777" w:rsidR="003C06FD" w:rsidRDefault="003C06FD" w:rsidP="003C06FD">
            <w:pPr>
              <w:widowControl w:val="0"/>
              <w:jc w:val="center"/>
              <w:rPr>
                <w:rFonts w:ascii="GHEA Grapalat" w:hAnsi="GHEA Grapalat" w:cs="Arial"/>
                <w:sz w:val="16"/>
                <w:szCs w:val="16"/>
              </w:rPr>
            </w:pPr>
          </w:p>
        </w:tc>
        <w:tc>
          <w:tcPr>
            <w:tcW w:w="805" w:type="dxa"/>
            <w:vAlign w:val="center"/>
          </w:tcPr>
          <w:p w14:paraId="0F9A801A" w14:textId="77777777" w:rsidR="003C06FD" w:rsidRDefault="003C06FD" w:rsidP="003C06FD">
            <w:pPr>
              <w:widowControl w:val="0"/>
              <w:jc w:val="center"/>
              <w:rPr>
                <w:rFonts w:ascii="GHEA Grapalat" w:hAnsi="GHEA Grapalat" w:cs="Arial"/>
                <w:sz w:val="16"/>
                <w:szCs w:val="16"/>
              </w:rPr>
            </w:pPr>
          </w:p>
        </w:tc>
        <w:tc>
          <w:tcPr>
            <w:tcW w:w="866" w:type="dxa"/>
            <w:vAlign w:val="center"/>
          </w:tcPr>
          <w:p w14:paraId="3531188C" w14:textId="4BCA3594" w:rsidR="003C06FD" w:rsidRDefault="003C06FD" w:rsidP="003C06FD">
            <w:pPr>
              <w:widowControl w:val="0"/>
              <w:jc w:val="center"/>
              <w:rPr>
                <w:rFonts w:ascii="GHEA Grapalat" w:hAnsi="GHEA Grapalat" w:cs="Arial"/>
                <w:sz w:val="16"/>
                <w:szCs w:val="16"/>
              </w:rPr>
            </w:pPr>
          </w:p>
        </w:tc>
        <w:tc>
          <w:tcPr>
            <w:tcW w:w="842" w:type="dxa"/>
            <w:vAlign w:val="center"/>
          </w:tcPr>
          <w:p w14:paraId="3787880E" w14:textId="27765F62" w:rsidR="003C06FD" w:rsidRDefault="003C06FD" w:rsidP="003C06FD">
            <w:pPr>
              <w:widowControl w:val="0"/>
              <w:jc w:val="center"/>
              <w:rPr>
                <w:rFonts w:ascii="GHEA Grapalat" w:hAnsi="GHEA Grapalat" w:cs="Arial"/>
                <w:sz w:val="16"/>
                <w:szCs w:val="16"/>
              </w:rPr>
            </w:pPr>
          </w:p>
        </w:tc>
        <w:tc>
          <w:tcPr>
            <w:tcW w:w="938" w:type="dxa"/>
            <w:vAlign w:val="center"/>
          </w:tcPr>
          <w:p w14:paraId="657B48B7" w14:textId="03360CAB" w:rsidR="003C06FD" w:rsidRDefault="003C06FD" w:rsidP="003C06FD">
            <w:pPr>
              <w:widowControl w:val="0"/>
              <w:jc w:val="center"/>
              <w:rPr>
                <w:rFonts w:ascii="GHEA Grapalat" w:hAnsi="GHEA Grapalat" w:cs="Arial"/>
                <w:sz w:val="16"/>
                <w:szCs w:val="16"/>
              </w:rPr>
            </w:pPr>
          </w:p>
        </w:tc>
        <w:tc>
          <w:tcPr>
            <w:tcW w:w="845" w:type="dxa"/>
            <w:vAlign w:val="center"/>
          </w:tcPr>
          <w:p w14:paraId="45A18732" w14:textId="4B90BC56" w:rsidR="003C06FD" w:rsidRDefault="003C06FD" w:rsidP="003C06FD">
            <w:pPr>
              <w:widowControl w:val="0"/>
              <w:jc w:val="center"/>
              <w:rPr>
                <w:rFonts w:ascii="GHEA Grapalat" w:hAnsi="GHEA Grapalat" w:cs="Arial"/>
                <w:sz w:val="16"/>
                <w:szCs w:val="16"/>
              </w:rPr>
            </w:pPr>
          </w:p>
        </w:tc>
        <w:tc>
          <w:tcPr>
            <w:tcW w:w="773" w:type="dxa"/>
            <w:vAlign w:val="center"/>
          </w:tcPr>
          <w:p w14:paraId="60CC6686" w14:textId="36FBC96B" w:rsidR="003C06FD" w:rsidRDefault="003C06FD" w:rsidP="003C06FD">
            <w:r w:rsidRPr="00012F23">
              <w:rPr>
                <w:rFonts w:ascii="GHEA Grapalat" w:hAnsi="GHEA Grapalat"/>
                <w:sz w:val="18"/>
                <w:szCs w:val="18"/>
              </w:rPr>
              <w:t>100%</w:t>
            </w:r>
          </w:p>
        </w:tc>
      </w:tr>
      <w:tr w:rsidR="003C06FD" w:rsidRPr="00B138F3" w14:paraId="48D14CE7" w14:textId="77777777" w:rsidTr="003C06FD">
        <w:trPr>
          <w:trHeight w:val="404"/>
          <w:jc w:val="center"/>
        </w:trPr>
        <w:tc>
          <w:tcPr>
            <w:tcW w:w="1679" w:type="dxa"/>
            <w:vAlign w:val="center"/>
          </w:tcPr>
          <w:p w14:paraId="5D127685" w14:textId="218821E1" w:rsidR="003C06FD" w:rsidRPr="00DD2F5B" w:rsidRDefault="003C06FD" w:rsidP="003C06FD">
            <w:pPr>
              <w:widowControl w:val="0"/>
              <w:jc w:val="center"/>
              <w:rPr>
                <w:rFonts w:ascii="GHEA Grapalat" w:hAnsi="GHEA Grapalat"/>
                <w:sz w:val="16"/>
                <w:szCs w:val="16"/>
                <w:lang w:val="hy-AM"/>
              </w:rPr>
            </w:pPr>
            <w:r>
              <w:rPr>
                <w:rFonts w:ascii="GHEA Grapalat" w:hAnsi="GHEA Grapalat"/>
                <w:sz w:val="16"/>
                <w:szCs w:val="16"/>
                <w:lang w:val="hy-AM"/>
              </w:rPr>
              <w:t>6</w:t>
            </w:r>
          </w:p>
        </w:tc>
        <w:tc>
          <w:tcPr>
            <w:tcW w:w="1999" w:type="dxa"/>
            <w:vAlign w:val="center"/>
          </w:tcPr>
          <w:p w14:paraId="2859AC27" w14:textId="5225F4A7" w:rsidR="003C06FD" w:rsidRPr="00B3789B" w:rsidRDefault="003C06FD" w:rsidP="003C06FD">
            <w:pPr>
              <w:jc w:val="center"/>
              <w:rPr>
                <w:rFonts w:ascii="GHEA Grapalat" w:hAnsi="GHEA Grapalat"/>
                <w:sz w:val="20"/>
                <w:szCs w:val="20"/>
              </w:rPr>
            </w:pPr>
            <w:r>
              <w:rPr>
                <w:rFonts w:ascii="GHEA Grapalat" w:hAnsi="GHEA Grapalat" w:cs="Calibri"/>
                <w:color w:val="000000"/>
                <w:sz w:val="20"/>
                <w:szCs w:val="20"/>
              </w:rPr>
              <w:t>3222128</w:t>
            </w:r>
          </w:p>
        </w:tc>
        <w:tc>
          <w:tcPr>
            <w:tcW w:w="1938" w:type="dxa"/>
          </w:tcPr>
          <w:p w14:paraId="132E13DC" w14:textId="7293D58E" w:rsidR="003C06FD" w:rsidRPr="004030EC" w:rsidRDefault="003C06FD" w:rsidP="003C06FD">
            <w:pPr>
              <w:rPr>
                <w:rFonts w:ascii="GHEA Grapalat" w:hAnsi="GHEA Grapalat"/>
                <w:sz w:val="20"/>
                <w:szCs w:val="20"/>
              </w:rPr>
            </w:pPr>
            <w:r w:rsidRPr="00D97E24">
              <w:t>Яблоко</w:t>
            </w:r>
          </w:p>
        </w:tc>
        <w:tc>
          <w:tcPr>
            <w:tcW w:w="936" w:type="dxa"/>
            <w:vAlign w:val="center"/>
          </w:tcPr>
          <w:p w14:paraId="69BCA188" w14:textId="746AEC5A"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048DCA9B" w14:textId="44FA3AC5"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4EA25AE0" w14:textId="4EAD7DFE"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4585108D" w14:textId="70C75EB9"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529" w:type="dxa"/>
            <w:vAlign w:val="center"/>
          </w:tcPr>
          <w:p w14:paraId="1CD8CE83" w14:textId="2B89DD2A"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04" w:type="dxa"/>
            <w:vAlign w:val="center"/>
          </w:tcPr>
          <w:p w14:paraId="44773089" w14:textId="77777777" w:rsidR="003C06FD" w:rsidRDefault="003C06FD" w:rsidP="003C06FD">
            <w:pPr>
              <w:widowControl w:val="0"/>
              <w:jc w:val="center"/>
              <w:rPr>
                <w:rFonts w:ascii="GHEA Grapalat" w:hAnsi="GHEA Grapalat" w:cs="Arial"/>
                <w:sz w:val="16"/>
                <w:szCs w:val="16"/>
              </w:rPr>
            </w:pPr>
          </w:p>
        </w:tc>
        <w:tc>
          <w:tcPr>
            <w:tcW w:w="687" w:type="dxa"/>
            <w:vAlign w:val="center"/>
          </w:tcPr>
          <w:p w14:paraId="2B8DD369" w14:textId="77777777" w:rsidR="003C06FD" w:rsidRDefault="003C06FD" w:rsidP="003C06FD">
            <w:pPr>
              <w:widowControl w:val="0"/>
              <w:jc w:val="center"/>
              <w:rPr>
                <w:rFonts w:ascii="GHEA Grapalat" w:hAnsi="GHEA Grapalat" w:cs="Arial"/>
                <w:sz w:val="16"/>
                <w:szCs w:val="16"/>
              </w:rPr>
            </w:pPr>
          </w:p>
        </w:tc>
        <w:tc>
          <w:tcPr>
            <w:tcW w:w="805" w:type="dxa"/>
            <w:vAlign w:val="center"/>
          </w:tcPr>
          <w:p w14:paraId="7AF41C3D" w14:textId="77777777" w:rsidR="003C06FD" w:rsidRDefault="003C06FD" w:rsidP="003C06FD">
            <w:pPr>
              <w:widowControl w:val="0"/>
              <w:jc w:val="center"/>
              <w:rPr>
                <w:rFonts w:ascii="GHEA Grapalat" w:hAnsi="GHEA Grapalat" w:cs="Arial"/>
                <w:sz w:val="16"/>
                <w:szCs w:val="16"/>
              </w:rPr>
            </w:pPr>
          </w:p>
        </w:tc>
        <w:tc>
          <w:tcPr>
            <w:tcW w:w="866" w:type="dxa"/>
            <w:vAlign w:val="center"/>
          </w:tcPr>
          <w:p w14:paraId="01EC39BD" w14:textId="62F654C5" w:rsidR="003C06FD" w:rsidRDefault="003C06FD" w:rsidP="003C06FD">
            <w:pPr>
              <w:widowControl w:val="0"/>
              <w:jc w:val="center"/>
              <w:rPr>
                <w:rFonts w:ascii="GHEA Grapalat" w:hAnsi="GHEA Grapalat" w:cs="Arial"/>
                <w:sz w:val="16"/>
                <w:szCs w:val="16"/>
              </w:rPr>
            </w:pPr>
          </w:p>
        </w:tc>
        <w:tc>
          <w:tcPr>
            <w:tcW w:w="842" w:type="dxa"/>
            <w:vAlign w:val="center"/>
          </w:tcPr>
          <w:p w14:paraId="5E6FB896" w14:textId="1F1EF278" w:rsidR="003C06FD" w:rsidRDefault="003C06FD" w:rsidP="003C06FD">
            <w:pPr>
              <w:widowControl w:val="0"/>
              <w:jc w:val="center"/>
              <w:rPr>
                <w:rFonts w:ascii="GHEA Grapalat" w:hAnsi="GHEA Grapalat" w:cs="Arial"/>
                <w:sz w:val="16"/>
                <w:szCs w:val="16"/>
              </w:rPr>
            </w:pPr>
          </w:p>
        </w:tc>
        <w:tc>
          <w:tcPr>
            <w:tcW w:w="938" w:type="dxa"/>
            <w:vAlign w:val="center"/>
          </w:tcPr>
          <w:p w14:paraId="7F0943C8" w14:textId="0148A476" w:rsidR="003C06FD" w:rsidRDefault="003C06FD" w:rsidP="003C06FD">
            <w:pPr>
              <w:widowControl w:val="0"/>
              <w:jc w:val="center"/>
              <w:rPr>
                <w:rFonts w:ascii="GHEA Grapalat" w:hAnsi="GHEA Grapalat" w:cs="Arial"/>
                <w:sz w:val="16"/>
                <w:szCs w:val="16"/>
              </w:rPr>
            </w:pPr>
          </w:p>
        </w:tc>
        <w:tc>
          <w:tcPr>
            <w:tcW w:w="845" w:type="dxa"/>
            <w:vAlign w:val="center"/>
          </w:tcPr>
          <w:p w14:paraId="217A5914" w14:textId="5ADA058D" w:rsidR="003C06FD" w:rsidRDefault="003C06FD" w:rsidP="003C06FD">
            <w:pPr>
              <w:widowControl w:val="0"/>
              <w:jc w:val="center"/>
              <w:rPr>
                <w:rFonts w:ascii="GHEA Grapalat" w:hAnsi="GHEA Grapalat" w:cs="Arial"/>
                <w:sz w:val="16"/>
                <w:szCs w:val="16"/>
              </w:rPr>
            </w:pPr>
          </w:p>
        </w:tc>
        <w:tc>
          <w:tcPr>
            <w:tcW w:w="773" w:type="dxa"/>
            <w:vAlign w:val="center"/>
          </w:tcPr>
          <w:p w14:paraId="6DB80CD6" w14:textId="0B53F33D" w:rsidR="003C06FD" w:rsidRDefault="003C06FD" w:rsidP="003C06FD">
            <w:r w:rsidRPr="00012F23">
              <w:rPr>
                <w:rFonts w:ascii="GHEA Grapalat" w:hAnsi="GHEA Grapalat"/>
                <w:sz w:val="18"/>
                <w:szCs w:val="18"/>
              </w:rPr>
              <w:t>100%</w:t>
            </w:r>
          </w:p>
        </w:tc>
      </w:tr>
      <w:tr w:rsidR="003C06FD" w:rsidRPr="00B138F3" w14:paraId="125126B9" w14:textId="77777777" w:rsidTr="003C06FD">
        <w:trPr>
          <w:trHeight w:val="404"/>
          <w:jc w:val="center"/>
        </w:trPr>
        <w:tc>
          <w:tcPr>
            <w:tcW w:w="1679" w:type="dxa"/>
            <w:vAlign w:val="center"/>
          </w:tcPr>
          <w:p w14:paraId="208007C5" w14:textId="12AFDCCE" w:rsidR="003C06FD" w:rsidRPr="00DD2F5B" w:rsidRDefault="003C06FD" w:rsidP="003C06FD">
            <w:pPr>
              <w:widowControl w:val="0"/>
              <w:jc w:val="center"/>
              <w:rPr>
                <w:rFonts w:ascii="GHEA Grapalat" w:hAnsi="GHEA Grapalat"/>
                <w:sz w:val="16"/>
                <w:szCs w:val="16"/>
                <w:lang w:val="hy-AM"/>
              </w:rPr>
            </w:pPr>
            <w:r>
              <w:rPr>
                <w:rFonts w:ascii="GHEA Grapalat" w:hAnsi="GHEA Grapalat"/>
                <w:sz w:val="16"/>
                <w:szCs w:val="16"/>
                <w:lang w:val="hy-AM"/>
              </w:rPr>
              <w:t>7</w:t>
            </w:r>
          </w:p>
        </w:tc>
        <w:tc>
          <w:tcPr>
            <w:tcW w:w="1999" w:type="dxa"/>
            <w:vAlign w:val="center"/>
          </w:tcPr>
          <w:p w14:paraId="6AB6DFD7" w14:textId="2AEA802E" w:rsidR="003C06FD" w:rsidRPr="00B3789B" w:rsidRDefault="003C06FD" w:rsidP="003C06FD">
            <w:pPr>
              <w:jc w:val="center"/>
              <w:rPr>
                <w:rFonts w:ascii="GHEA Grapalat" w:hAnsi="GHEA Grapalat"/>
                <w:sz w:val="20"/>
                <w:szCs w:val="20"/>
              </w:rPr>
            </w:pPr>
            <w:r>
              <w:rPr>
                <w:rFonts w:ascii="GHEA Grapalat" w:hAnsi="GHEA Grapalat" w:cs="Calibri"/>
                <w:color w:val="000000"/>
                <w:sz w:val="20"/>
                <w:szCs w:val="20"/>
              </w:rPr>
              <w:t>3221410</w:t>
            </w:r>
          </w:p>
        </w:tc>
        <w:tc>
          <w:tcPr>
            <w:tcW w:w="1938" w:type="dxa"/>
          </w:tcPr>
          <w:p w14:paraId="04B61BB1" w14:textId="5270FB91" w:rsidR="003C06FD" w:rsidRPr="004030EC" w:rsidRDefault="003C06FD" w:rsidP="003C06FD">
            <w:pPr>
              <w:rPr>
                <w:rFonts w:ascii="GHEA Grapalat" w:hAnsi="GHEA Grapalat"/>
                <w:sz w:val="20"/>
                <w:szCs w:val="20"/>
              </w:rPr>
            </w:pPr>
            <w:r w:rsidRPr="00D97E24">
              <w:t>Капуста</w:t>
            </w:r>
          </w:p>
        </w:tc>
        <w:tc>
          <w:tcPr>
            <w:tcW w:w="936" w:type="dxa"/>
            <w:vAlign w:val="center"/>
          </w:tcPr>
          <w:p w14:paraId="59510DF2" w14:textId="2EA730C5"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1590E30B" w14:textId="5F06C597"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7262E693" w14:textId="21D70B66"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57347D7A" w14:textId="51DCFDDA"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529" w:type="dxa"/>
            <w:vAlign w:val="center"/>
          </w:tcPr>
          <w:p w14:paraId="13BE96B4" w14:textId="26037E12"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04" w:type="dxa"/>
            <w:vAlign w:val="center"/>
          </w:tcPr>
          <w:p w14:paraId="11A821A7" w14:textId="77777777" w:rsidR="003C06FD" w:rsidRDefault="003C06FD" w:rsidP="003C06FD">
            <w:pPr>
              <w:widowControl w:val="0"/>
              <w:jc w:val="center"/>
              <w:rPr>
                <w:rFonts w:ascii="GHEA Grapalat" w:hAnsi="GHEA Grapalat" w:cs="Arial"/>
                <w:sz w:val="16"/>
                <w:szCs w:val="16"/>
              </w:rPr>
            </w:pPr>
          </w:p>
        </w:tc>
        <w:tc>
          <w:tcPr>
            <w:tcW w:w="687" w:type="dxa"/>
            <w:vAlign w:val="center"/>
          </w:tcPr>
          <w:p w14:paraId="7A1FC839" w14:textId="77777777" w:rsidR="003C06FD" w:rsidRDefault="003C06FD" w:rsidP="003C06FD">
            <w:pPr>
              <w:widowControl w:val="0"/>
              <w:jc w:val="center"/>
              <w:rPr>
                <w:rFonts w:ascii="GHEA Grapalat" w:hAnsi="GHEA Grapalat" w:cs="Arial"/>
                <w:sz w:val="16"/>
                <w:szCs w:val="16"/>
              </w:rPr>
            </w:pPr>
          </w:p>
        </w:tc>
        <w:tc>
          <w:tcPr>
            <w:tcW w:w="805" w:type="dxa"/>
            <w:vAlign w:val="center"/>
          </w:tcPr>
          <w:p w14:paraId="30513AA1" w14:textId="77777777" w:rsidR="003C06FD" w:rsidRDefault="003C06FD" w:rsidP="003C06FD">
            <w:pPr>
              <w:widowControl w:val="0"/>
              <w:jc w:val="center"/>
              <w:rPr>
                <w:rFonts w:ascii="GHEA Grapalat" w:hAnsi="GHEA Grapalat" w:cs="Arial"/>
                <w:sz w:val="16"/>
                <w:szCs w:val="16"/>
              </w:rPr>
            </w:pPr>
          </w:p>
        </w:tc>
        <w:tc>
          <w:tcPr>
            <w:tcW w:w="866" w:type="dxa"/>
            <w:vAlign w:val="center"/>
          </w:tcPr>
          <w:p w14:paraId="3742F926" w14:textId="6F084543" w:rsidR="003C06FD" w:rsidRDefault="003C06FD" w:rsidP="003C06FD">
            <w:pPr>
              <w:widowControl w:val="0"/>
              <w:jc w:val="center"/>
              <w:rPr>
                <w:rFonts w:ascii="GHEA Grapalat" w:hAnsi="GHEA Grapalat" w:cs="Arial"/>
                <w:sz w:val="16"/>
                <w:szCs w:val="16"/>
              </w:rPr>
            </w:pPr>
          </w:p>
        </w:tc>
        <w:tc>
          <w:tcPr>
            <w:tcW w:w="842" w:type="dxa"/>
            <w:vAlign w:val="center"/>
          </w:tcPr>
          <w:p w14:paraId="1F5CE54C" w14:textId="2B561B8B" w:rsidR="003C06FD" w:rsidRDefault="003C06FD" w:rsidP="003C06FD">
            <w:pPr>
              <w:widowControl w:val="0"/>
              <w:jc w:val="center"/>
              <w:rPr>
                <w:rFonts w:ascii="GHEA Grapalat" w:hAnsi="GHEA Grapalat" w:cs="Arial"/>
                <w:sz w:val="16"/>
                <w:szCs w:val="16"/>
              </w:rPr>
            </w:pPr>
          </w:p>
        </w:tc>
        <w:tc>
          <w:tcPr>
            <w:tcW w:w="938" w:type="dxa"/>
            <w:vAlign w:val="center"/>
          </w:tcPr>
          <w:p w14:paraId="49D55AD1" w14:textId="216B753F" w:rsidR="003C06FD" w:rsidRDefault="003C06FD" w:rsidP="003C06FD">
            <w:pPr>
              <w:widowControl w:val="0"/>
              <w:jc w:val="center"/>
              <w:rPr>
                <w:rFonts w:ascii="GHEA Grapalat" w:hAnsi="GHEA Grapalat" w:cs="Arial"/>
                <w:sz w:val="16"/>
                <w:szCs w:val="16"/>
              </w:rPr>
            </w:pPr>
          </w:p>
        </w:tc>
        <w:tc>
          <w:tcPr>
            <w:tcW w:w="845" w:type="dxa"/>
            <w:vAlign w:val="center"/>
          </w:tcPr>
          <w:p w14:paraId="1909E556" w14:textId="327DABE2" w:rsidR="003C06FD" w:rsidRDefault="003C06FD" w:rsidP="003C06FD">
            <w:pPr>
              <w:widowControl w:val="0"/>
              <w:jc w:val="center"/>
              <w:rPr>
                <w:rFonts w:ascii="GHEA Grapalat" w:hAnsi="GHEA Grapalat" w:cs="Arial"/>
                <w:sz w:val="16"/>
                <w:szCs w:val="16"/>
              </w:rPr>
            </w:pPr>
          </w:p>
        </w:tc>
        <w:tc>
          <w:tcPr>
            <w:tcW w:w="773" w:type="dxa"/>
            <w:vAlign w:val="center"/>
          </w:tcPr>
          <w:p w14:paraId="2BAFCCD1" w14:textId="68E20861" w:rsidR="003C06FD" w:rsidRDefault="003C06FD" w:rsidP="003C06FD">
            <w:r w:rsidRPr="00012F23">
              <w:rPr>
                <w:rFonts w:ascii="GHEA Grapalat" w:hAnsi="GHEA Grapalat"/>
                <w:sz w:val="18"/>
                <w:szCs w:val="18"/>
              </w:rPr>
              <w:t>100%</w:t>
            </w:r>
          </w:p>
        </w:tc>
      </w:tr>
      <w:tr w:rsidR="003C06FD" w:rsidRPr="00B138F3" w14:paraId="13C22955" w14:textId="77777777" w:rsidTr="003C06FD">
        <w:trPr>
          <w:trHeight w:val="404"/>
          <w:jc w:val="center"/>
        </w:trPr>
        <w:tc>
          <w:tcPr>
            <w:tcW w:w="1679" w:type="dxa"/>
            <w:vAlign w:val="center"/>
          </w:tcPr>
          <w:p w14:paraId="4E4754E8" w14:textId="041394F4" w:rsidR="003C06FD" w:rsidRPr="00DD2F5B" w:rsidRDefault="003C06FD" w:rsidP="003C06FD">
            <w:pPr>
              <w:widowControl w:val="0"/>
              <w:jc w:val="center"/>
              <w:rPr>
                <w:rFonts w:ascii="GHEA Grapalat" w:hAnsi="GHEA Grapalat"/>
                <w:sz w:val="16"/>
                <w:szCs w:val="16"/>
                <w:lang w:val="hy-AM"/>
              </w:rPr>
            </w:pPr>
            <w:r>
              <w:rPr>
                <w:rFonts w:ascii="GHEA Grapalat" w:hAnsi="GHEA Grapalat"/>
                <w:sz w:val="16"/>
                <w:szCs w:val="16"/>
                <w:lang w:val="hy-AM"/>
              </w:rPr>
              <w:t>8</w:t>
            </w:r>
          </w:p>
        </w:tc>
        <w:tc>
          <w:tcPr>
            <w:tcW w:w="1999" w:type="dxa"/>
            <w:vAlign w:val="center"/>
          </w:tcPr>
          <w:p w14:paraId="21912FFC" w14:textId="3109A571" w:rsidR="003C06FD" w:rsidRPr="00B3789B" w:rsidRDefault="003C06FD" w:rsidP="003C06FD">
            <w:pPr>
              <w:jc w:val="center"/>
              <w:rPr>
                <w:rFonts w:ascii="GHEA Grapalat" w:hAnsi="GHEA Grapalat"/>
                <w:sz w:val="20"/>
                <w:szCs w:val="20"/>
              </w:rPr>
            </w:pPr>
            <w:r>
              <w:rPr>
                <w:rFonts w:ascii="GHEA Grapalat" w:hAnsi="GHEA Grapalat" w:cs="Calibri"/>
                <w:color w:val="000000"/>
                <w:sz w:val="20"/>
                <w:szCs w:val="20"/>
              </w:rPr>
              <w:t>15331163</w:t>
            </w:r>
          </w:p>
        </w:tc>
        <w:tc>
          <w:tcPr>
            <w:tcW w:w="1938" w:type="dxa"/>
          </w:tcPr>
          <w:p w14:paraId="59EA9902" w14:textId="1CA293EE" w:rsidR="003C06FD" w:rsidRPr="004030EC" w:rsidRDefault="003C06FD" w:rsidP="003C06FD">
            <w:pPr>
              <w:rPr>
                <w:rFonts w:ascii="GHEA Grapalat" w:hAnsi="GHEA Grapalat"/>
                <w:sz w:val="20"/>
                <w:szCs w:val="20"/>
              </w:rPr>
            </w:pPr>
            <w:r w:rsidRPr="00D97E24">
              <w:t>Говядина</w:t>
            </w:r>
          </w:p>
        </w:tc>
        <w:tc>
          <w:tcPr>
            <w:tcW w:w="936" w:type="dxa"/>
            <w:vAlign w:val="center"/>
          </w:tcPr>
          <w:p w14:paraId="17FCBFFD" w14:textId="4268600F"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565E13B7" w14:textId="3939EBBA"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72274645" w14:textId="7E1514F6"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67BFA965" w14:textId="09D20BC5"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529" w:type="dxa"/>
            <w:vAlign w:val="center"/>
          </w:tcPr>
          <w:p w14:paraId="3ED269EC" w14:textId="5A1A3558"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04" w:type="dxa"/>
            <w:vAlign w:val="center"/>
          </w:tcPr>
          <w:p w14:paraId="29366198" w14:textId="77777777" w:rsidR="003C06FD" w:rsidRDefault="003C06FD" w:rsidP="003C06FD">
            <w:pPr>
              <w:widowControl w:val="0"/>
              <w:jc w:val="center"/>
              <w:rPr>
                <w:rFonts w:ascii="GHEA Grapalat" w:hAnsi="GHEA Grapalat" w:cs="Arial"/>
                <w:sz w:val="16"/>
                <w:szCs w:val="16"/>
              </w:rPr>
            </w:pPr>
          </w:p>
        </w:tc>
        <w:tc>
          <w:tcPr>
            <w:tcW w:w="687" w:type="dxa"/>
            <w:vAlign w:val="center"/>
          </w:tcPr>
          <w:p w14:paraId="264ADC69" w14:textId="77777777" w:rsidR="003C06FD" w:rsidRDefault="003C06FD" w:rsidP="003C06FD">
            <w:pPr>
              <w:widowControl w:val="0"/>
              <w:jc w:val="center"/>
              <w:rPr>
                <w:rFonts w:ascii="GHEA Grapalat" w:hAnsi="GHEA Grapalat" w:cs="Arial"/>
                <w:sz w:val="16"/>
                <w:szCs w:val="16"/>
              </w:rPr>
            </w:pPr>
          </w:p>
        </w:tc>
        <w:tc>
          <w:tcPr>
            <w:tcW w:w="805" w:type="dxa"/>
            <w:vAlign w:val="center"/>
          </w:tcPr>
          <w:p w14:paraId="20F679F8" w14:textId="77777777" w:rsidR="003C06FD" w:rsidRDefault="003C06FD" w:rsidP="003C06FD">
            <w:pPr>
              <w:widowControl w:val="0"/>
              <w:jc w:val="center"/>
              <w:rPr>
                <w:rFonts w:ascii="GHEA Grapalat" w:hAnsi="GHEA Grapalat" w:cs="Arial"/>
                <w:sz w:val="16"/>
                <w:szCs w:val="16"/>
              </w:rPr>
            </w:pPr>
          </w:p>
        </w:tc>
        <w:tc>
          <w:tcPr>
            <w:tcW w:w="866" w:type="dxa"/>
            <w:vAlign w:val="center"/>
          </w:tcPr>
          <w:p w14:paraId="2AB1E00F" w14:textId="3A7D5453" w:rsidR="003C06FD" w:rsidRDefault="003C06FD" w:rsidP="003C06FD">
            <w:pPr>
              <w:widowControl w:val="0"/>
              <w:jc w:val="center"/>
              <w:rPr>
                <w:rFonts w:ascii="GHEA Grapalat" w:hAnsi="GHEA Grapalat" w:cs="Arial"/>
                <w:sz w:val="16"/>
                <w:szCs w:val="16"/>
              </w:rPr>
            </w:pPr>
          </w:p>
        </w:tc>
        <w:tc>
          <w:tcPr>
            <w:tcW w:w="842" w:type="dxa"/>
            <w:vAlign w:val="center"/>
          </w:tcPr>
          <w:p w14:paraId="04ED6570" w14:textId="7518C872" w:rsidR="003C06FD" w:rsidRDefault="003C06FD" w:rsidP="003C06FD">
            <w:pPr>
              <w:widowControl w:val="0"/>
              <w:jc w:val="center"/>
              <w:rPr>
                <w:rFonts w:ascii="GHEA Grapalat" w:hAnsi="GHEA Grapalat" w:cs="Arial"/>
                <w:sz w:val="16"/>
                <w:szCs w:val="16"/>
              </w:rPr>
            </w:pPr>
          </w:p>
        </w:tc>
        <w:tc>
          <w:tcPr>
            <w:tcW w:w="938" w:type="dxa"/>
            <w:vAlign w:val="center"/>
          </w:tcPr>
          <w:p w14:paraId="22591FD4" w14:textId="52CEA484" w:rsidR="003C06FD" w:rsidRDefault="003C06FD" w:rsidP="003C06FD">
            <w:pPr>
              <w:widowControl w:val="0"/>
              <w:jc w:val="center"/>
              <w:rPr>
                <w:rFonts w:ascii="GHEA Grapalat" w:hAnsi="GHEA Grapalat" w:cs="Arial"/>
                <w:sz w:val="16"/>
                <w:szCs w:val="16"/>
              </w:rPr>
            </w:pPr>
          </w:p>
        </w:tc>
        <w:tc>
          <w:tcPr>
            <w:tcW w:w="845" w:type="dxa"/>
            <w:vAlign w:val="center"/>
          </w:tcPr>
          <w:p w14:paraId="5026CCF3" w14:textId="5C8A3365" w:rsidR="003C06FD" w:rsidRDefault="003C06FD" w:rsidP="003C06FD">
            <w:pPr>
              <w:widowControl w:val="0"/>
              <w:jc w:val="center"/>
              <w:rPr>
                <w:rFonts w:ascii="GHEA Grapalat" w:hAnsi="GHEA Grapalat" w:cs="Arial"/>
                <w:sz w:val="16"/>
                <w:szCs w:val="16"/>
              </w:rPr>
            </w:pPr>
          </w:p>
        </w:tc>
        <w:tc>
          <w:tcPr>
            <w:tcW w:w="773" w:type="dxa"/>
            <w:vAlign w:val="center"/>
          </w:tcPr>
          <w:p w14:paraId="7B91644F" w14:textId="58B76BC2" w:rsidR="003C06FD" w:rsidRDefault="003C06FD" w:rsidP="003C06FD">
            <w:r w:rsidRPr="00012F23">
              <w:rPr>
                <w:rFonts w:ascii="GHEA Grapalat" w:hAnsi="GHEA Grapalat"/>
                <w:sz w:val="18"/>
                <w:szCs w:val="18"/>
              </w:rPr>
              <w:t>100%</w:t>
            </w:r>
          </w:p>
        </w:tc>
      </w:tr>
      <w:tr w:rsidR="003C06FD" w:rsidRPr="00B138F3" w14:paraId="6E074189" w14:textId="77777777" w:rsidTr="003C06FD">
        <w:trPr>
          <w:trHeight w:val="404"/>
          <w:jc w:val="center"/>
        </w:trPr>
        <w:tc>
          <w:tcPr>
            <w:tcW w:w="1679" w:type="dxa"/>
            <w:vAlign w:val="center"/>
          </w:tcPr>
          <w:p w14:paraId="1AB85475" w14:textId="5B24212F" w:rsidR="003C06FD" w:rsidRPr="00DD2F5B" w:rsidRDefault="003C06FD" w:rsidP="003C06FD">
            <w:pPr>
              <w:widowControl w:val="0"/>
              <w:jc w:val="center"/>
              <w:rPr>
                <w:rFonts w:ascii="GHEA Grapalat" w:hAnsi="GHEA Grapalat"/>
                <w:sz w:val="16"/>
                <w:szCs w:val="16"/>
                <w:lang w:val="hy-AM"/>
              </w:rPr>
            </w:pPr>
            <w:r>
              <w:rPr>
                <w:rFonts w:ascii="GHEA Grapalat" w:hAnsi="GHEA Grapalat"/>
                <w:sz w:val="16"/>
                <w:szCs w:val="16"/>
                <w:lang w:val="hy-AM"/>
              </w:rPr>
              <w:t>9</w:t>
            </w:r>
          </w:p>
        </w:tc>
        <w:tc>
          <w:tcPr>
            <w:tcW w:w="1999" w:type="dxa"/>
            <w:vAlign w:val="center"/>
          </w:tcPr>
          <w:p w14:paraId="2C8CD749" w14:textId="17AD4431" w:rsidR="003C06FD" w:rsidRPr="00B3789B" w:rsidRDefault="003C06FD" w:rsidP="003C06FD">
            <w:pPr>
              <w:jc w:val="center"/>
              <w:rPr>
                <w:rFonts w:ascii="GHEA Grapalat" w:hAnsi="GHEA Grapalat"/>
                <w:sz w:val="20"/>
                <w:szCs w:val="20"/>
              </w:rPr>
            </w:pPr>
            <w:r>
              <w:rPr>
                <w:rFonts w:ascii="GHEA Grapalat" w:hAnsi="GHEA Grapalat" w:cs="Calibri"/>
                <w:color w:val="000000"/>
                <w:sz w:val="20"/>
                <w:szCs w:val="20"/>
              </w:rPr>
              <w:t>15311100</w:t>
            </w:r>
          </w:p>
        </w:tc>
        <w:tc>
          <w:tcPr>
            <w:tcW w:w="1938" w:type="dxa"/>
          </w:tcPr>
          <w:p w14:paraId="322BC9A3" w14:textId="1F0B752C" w:rsidR="003C06FD" w:rsidRPr="004030EC" w:rsidRDefault="003C06FD" w:rsidP="003C06FD">
            <w:pPr>
              <w:rPr>
                <w:rFonts w:ascii="GHEA Grapalat" w:hAnsi="GHEA Grapalat"/>
                <w:sz w:val="20"/>
                <w:szCs w:val="20"/>
              </w:rPr>
            </w:pPr>
            <w:r w:rsidRPr="00D97E24">
              <w:t>Картофель</w:t>
            </w:r>
          </w:p>
        </w:tc>
        <w:tc>
          <w:tcPr>
            <w:tcW w:w="936" w:type="dxa"/>
            <w:vAlign w:val="center"/>
          </w:tcPr>
          <w:p w14:paraId="54E33BF1" w14:textId="0FADDA14"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2C7F8290" w14:textId="1B93FA9F"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32C0AB60" w14:textId="170278EF"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247B4C48" w14:textId="54E63420"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529" w:type="dxa"/>
            <w:vAlign w:val="center"/>
          </w:tcPr>
          <w:p w14:paraId="292A27CC" w14:textId="1E6A9E85"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04" w:type="dxa"/>
            <w:vAlign w:val="center"/>
          </w:tcPr>
          <w:p w14:paraId="51457515" w14:textId="77777777" w:rsidR="003C06FD" w:rsidRDefault="003C06FD" w:rsidP="003C06FD">
            <w:pPr>
              <w:widowControl w:val="0"/>
              <w:jc w:val="center"/>
              <w:rPr>
                <w:rFonts w:ascii="GHEA Grapalat" w:hAnsi="GHEA Grapalat" w:cs="Arial"/>
                <w:sz w:val="16"/>
                <w:szCs w:val="16"/>
              </w:rPr>
            </w:pPr>
          </w:p>
        </w:tc>
        <w:tc>
          <w:tcPr>
            <w:tcW w:w="687" w:type="dxa"/>
            <w:vAlign w:val="center"/>
          </w:tcPr>
          <w:p w14:paraId="70A97467" w14:textId="77777777" w:rsidR="003C06FD" w:rsidRDefault="003C06FD" w:rsidP="003C06FD">
            <w:pPr>
              <w:widowControl w:val="0"/>
              <w:jc w:val="center"/>
              <w:rPr>
                <w:rFonts w:ascii="GHEA Grapalat" w:hAnsi="GHEA Grapalat" w:cs="Arial"/>
                <w:sz w:val="16"/>
                <w:szCs w:val="16"/>
              </w:rPr>
            </w:pPr>
          </w:p>
        </w:tc>
        <w:tc>
          <w:tcPr>
            <w:tcW w:w="805" w:type="dxa"/>
            <w:vAlign w:val="center"/>
          </w:tcPr>
          <w:p w14:paraId="2FE38217" w14:textId="77777777" w:rsidR="003C06FD" w:rsidRDefault="003C06FD" w:rsidP="003C06FD">
            <w:pPr>
              <w:widowControl w:val="0"/>
              <w:jc w:val="center"/>
              <w:rPr>
                <w:rFonts w:ascii="GHEA Grapalat" w:hAnsi="GHEA Grapalat" w:cs="Arial"/>
                <w:sz w:val="16"/>
                <w:szCs w:val="16"/>
              </w:rPr>
            </w:pPr>
          </w:p>
        </w:tc>
        <w:tc>
          <w:tcPr>
            <w:tcW w:w="866" w:type="dxa"/>
            <w:vAlign w:val="center"/>
          </w:tcPr>
          <w:p w14:paraId="46026AC5" w14:textId="7B50278F" w:rsidR="003C06FD" w:rsidRDefault="003C06FD" w:rsidP="003C06FD">
            <w:pPr>
              <w:widowControl w:val="0"/>
              <w:jc w:val="center"/>
              <w:rPr>
                <w:rFonts w:ascii="GHEA Grapalat" w:hAnsi="GHEA Grapalat" w:cs="Arial"/>
                <w:sz w:val="16"/>
                <w:szCs w:val="16"/>
              </w:rPr>
            </w:pPr>
          </w:p>
        </w:tc>
        <w:tc>
          <w:tcPr>
            <w:tcW w:w="842" w:type="dxa"/>
            <w:vAlign w:val="center"/>
          </w:tcPr>
          <w:p w14:paraId="65C6ED2B" w14:textId="4D0A9195" w:rsidR="003C06FD" w:rsidRDefault="003C06FD" w:rsidP="003C06FD">
            <w:pPr>
              <w:widowControl w:val="0"/>
              <w:jc w:val="center"/>
              <w:rPr>
                <w:rFonts w:ascii="GHEA Grapalat" w:hAnsi="GHEA Grapalat" w:cs="Arial"/>
                <w:sz w:val="16"/>
                <w:szCs w:val="16"/>
              </w:rPr>
            </w:pPr>
          </w:p>
        </w:tc>
        <w:tc>
          <w:tcPr>
            <w:tcW w:w="938" w:type="dxa"/>
            <w:vAlign w:val="center"/>
          </w:tcPr>
          <w:p w14:paraId="1B857027" w14:textId="297FEC0E" w:rsidR="003C06FD" w:rsidRDefault="003C06FD" w:rsidP="003C06FD">
            <w:pPr>
              <w:widowControl w:val="0"/>
              <w:jc w:val="center"/>
              <w:rPr>
                <w:rFonts w:ascii="GHEA Grapalat" w:hAnsi="GHEA Grapalat" w:cs="Arial"/>
                <w:sz w:val="16"/>
                <w:szCs w:val="16"/>
              </w:rPr>
            </w:pPr>
          </w:p>
        </w:tc>
        <w:tc>
          <w:tcPr>
            <w:tcW w:w="845" w:type="dxa"/>
            <w:vAlign w:val="center"/>
          </w:tcPr>
          <w:p w14:paraId="692C405D" w14:textId="2B8F9048" w:rsidR="003C06FD" w:rsidRDefault="003C06FD" w:rsidP="003C06FD">
            <w:pPr>
              <w:widowControl w:val="0"/>
              <w:jc w:val="center"/>
              <w:rPr>
                <w:rFonts w:ascii="GHEA Grapalat" w:hAnsi="GHEA Grapalat" w:cs="Arial"/>
                <w:sz w:val="16"/>
                <w:szCs w:val="16"/>
              </w:rPr>
            </w:pPr>
          </w:p>
        </w:tc>
        <w:tc>
          <w:tcPr>
            <w:tcW w:w="773" w:type="dxa"/>
            <w:vAlign w:val="center"/>
          </w:tcPr>
          <w:p w14:paraId="61AE1277" w14:textId="131DB0AD" w:rsidR="003C06FD" w:rsidRDefault="003C06FD" w:rsidP="003C06FD">
            <w:r w:rsidRPr="00012F23">
              <w:rPr>
                <w:rFonts w:ascii="GHEA Grapalat" w:hAnsi="GHEA Grapalat"/>
                <w:sz w:val="18"/>
                <w:szCs w:val="18"/>
              </w:rPr>
              <w:t>100%</w:t>
            </w:r>
          </w:p>
        </w:tc>
      </w:tr>
      <w:tr w:rsidR="003C06FD" w:rsidRPr="00B138F3" w14:paraId="220D1104" w14:textId="77777777" w:rsidTr="003C06FD">
        <w:trPr>
          <w:trHeight w:val="404"/>
          <w:jc w:val="center"/>
        </w:trPr>
        <w:tc>
          <w:tcPr>
            <w:tcW w:w="1679" w:type="dxa"/>
            <w:vAlign w:val="center"/>
          </w:tcPr>
          <w:p w14:paraId="276A0A99" w14:textId="7245F2A2" w:rsidR="003C06FD" w:rsidRPr="00DD2F5B" w:rsidRDefault="003C06FD" w:rsidP="003C06FD">
            <w:pPr>
              <w:widowControl w:val="0"/>
              <w:jc w:val="center"/>
              <w:rPr>
                <w:rFonts w:ascii="GHEA Grapalat" w:hAnsi="GHEA Grapalat"/>
                <w:sz w:val="16"/>
                <w:szCs w:val="16"/>
                <w:lang w:val="hy-AM"/>
              </w:rPr>
            </w:pPr>
            <w:r>
              <w:rPr>
                <w:rFonts w:ascii="GHEA Grapalat" w:hAnsi="GHEA Grapalat"/>
                <w:sz w:val="16"/>
                <w:szCs w:val="16"/>
                <w:lang w:val="en-US"/>
              </w:rPr>
              <w:t>10</w:t>
            </w:r>
          </w:p>
        </w:tc>
        <w:tc>
          <w:tcPr>
            <w:tcW w:w="1999" w:type="dxa"/>
            <w:vAlign w:val="center"/>
          </w:tcPr>
          <w:p w14:paraId="2A2563BA" w14:textId="28C9FDC5" w:rsidR="003C06FD" w:rsidRPr="00B3789B" w:rsidRDefault="003C06FD" w:rsidP="003C06FD">
            <w:pPr>
              <w:jc w:val="center"/>
              <w:rPr>
                <w:rFonts w:ascii="GHEA Grapalat" w:hAnsi="GHEA Grapalat"/>
                <w:sz w:val="20"/>
                <w:szCs w:val="20"/>
              </w:rPr>
            </w:pPr>
            <w:r>
              <w:rPr>
                <w:rFonts w:ascii="GHEA Grapalat" w:hAnsi="GHEA Grapalat" w:cs="Calibri"/>
                <w:color w:val="000000"/>
                <w:sz w:val="20"/>
                <w:szCs w:val="20"/>
              </w:rPr>
              <w:t>15112150</w:t>
            </w:r>
          </w:p>
        </w:tc>
        <w:tc>
          <w:tcPr>
            <w:tcW w:w="1938" w:type="dxa"/>
          </w:tcPr>
          <w:p w14:paraId="776FAFBB" w14:textId="09B9095E" w:rsidR="003C06FD" w:rsidRPr="004030EC" w:rsidRDefault="003C06FD" w:rsidP="003C06FD">
            <w:pPr>
              <w:rPr>
                <w:rFonts w:ascii="GHEA Grapalat" w:hAnsi="GHEA Grapalat"/>
                <w:sz w:val="20"/>
                <w:szCs w:val="20"/>
              </w:rPr>
            </w:pPr>
            <w:r w:rsidRPr="00D97E24">
              <w:t>Куриная грудка</w:t>
            </w:r>
          </w:p>
        </w:tc>
        <w:tc>
          <w:tcPr>
            <w:tcW w:w="936" w:type="dxa"/>
            <w:vAlign w:val="center"/>
          </w:tcPr>
          <w:p w14:paraId="12B59EFC" w14:textId="750FAB4B"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5CA0DB5F" w14:textId="752B6344"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220CC3B3" w14:textId="1C8C0DD5"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5EBC6AFD" w14:textId="43FB6E09"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529" w:type="dxa"/>
            <w:vAlign w:val="center"/>
          </w:tcPr>
          <w:p w14:paraId="7D615841" w14:textId="1FB917F4"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04" w:type="dxa"/>
            <w:vAlign w:val="center"/>
          </w:tcPr>
          <w:p w14:paraId="1A83A87B" w14:textId="77777777" w:rsidR="003C06FD" w:rsidRDefault="003C06FD" w:rsidP="003C06FD">
            <w:pPr>
              <w:widowControl w:val="0"/>
              <w:jc w:val="center"/>
              <w:rPr>
                <w:rFonts w:ascii="GHEA Grapalat" w:hAnsi="GHEA Grapalat" w:cs="Arial"/>
                <w:sz w:val="16"/>
                <w:szCs w:val="16"/>
              </w:rPr>
            </w:pPr>
          </w:p>
        </w:tc>
        <w:tc>
          <w:tcPr>
            <w:tcW w:w="687" w:type="dxa"/>
            <w:vAlign w:val="center"/>
          </w:tcPr>
          <w:p w14:paraId="47E33BB1" w14:textId="77777777" w:rsidR="003C06FD" w:rsidRDefault="003C06FD" w:rsidP="003C06FD">
            <w:pPr>
              <w:widowControl w:val="0"/>
              <w:jc w:val="center"/>
              <w:rPr>
                <w:rFonts w:ascii="GHEA Grapalat" w:hAnsi="GHEA Grapalat" w:cs="Arial"/>
                <w:sz w:val="16"/>
                <w:szCs w:val="16"/>
              </w:rPr>
            </w:pPr>
          </w:p>
        </w:tc>
        <w:tc>
          <w:tcPr>
            <w:tcW w:w="805" w:type="dxa"/>
            <w:vAlign w:val="center"/>
          </w:tcPr>
          <w:p w14:paraId="7375DA4D" w14:textId="77777777" w:rsidR="003C06FD" w:rsidRDefault="003C06FD" w:rsidP="003C06FD">
            <w:pPr>
              <w:widowControl w:val="0"/>
              <w:jc w:val="center"/>
              <w:rPr>
                <w:rFonts w:ascii="GHEA Grapalat" w:hAnsi="GHEA Grapalat" w:cs="Arial"/>
                <w:sz w:val="16"/>
                <w:szCs w:val="16"/>
              </w:rPr>
            </w:pPr>
          </w:p>
        </w:tc>
        <w:tc>
          <w:tcPr>
            <w:tcW w:w="866" w:type="dxa"/>
            <w:vAlign w:val="center"/>
          </w:tcPr>
          <w:p w14:paraId="0B44B67C" w14:textId="1AD8A676" w:rsidR="003C06FD" w:rsidRDefault="003C06FD" w:rsidP="003C06FD">
            <w:pPr>
              <w:widowControl w:val="0"/>
              <w:jc w:val="center"/>
              <w:rPr>
                <w:rFonts w:ascii="GHEA Grapalat" w:hAnsi="GHEA Grapalat" w:cs="Arial"/>
                <w:sz w:val="16"/>
                <w:szCs w:val="16"/>
              </w:rPr>
            </w:pPr>
          </w:p>
        </w:tc>
        <w:tc>
          <w:tcPr>
            <w:tcW w:w="842" w:type="dxa"/>
            <w:vAlign w:val="center"/>
          </w:tcPr>
          <w:p w14:paraId="661965EC" w14:textId="0476C6E6" w:rsidR="003C06FD" w:rsidRDefault="003C06FD" w:rsidP="003C06FD">
            <w:pPr>
              <w:widowControl w:val="0"/>
              <w:jc w:val="center"/>
              <w:rPr>
                <w:rFonts w:ascii="GHEA Grapalat" w:hAnsi="GHEA Grapalat" w:cs="Arial"/>
                <w:sz w:val="16"/>
                <w:szCs w:val="16"/>
              </w:rPr>
            </w:pPr>
          </w:p>
        </w:tc>
        <w:tc>
          <w:tcPr>
            <w:tcW w:w="938" w:type="dxa"/>
            <w:vAlign w:val="center"/>
          </w:tcPr>
          <w:p w14:paraId="7767F562" w14:textId="5BB92AB6" w:rsidR="003C06FD" w:rsidRDefault="003C06FD" w:rsidP="003C06FD">
            <w:pPr>
              <w:widowControl w:val="0"/>
              <w:jc w:val="center"/>
              <w:rPr>
                <w:rFonts w:ascii="GHEA Grapalat" w:hAnsi="GHEA Grapalat" w:cs="Arial"/>
                <w:sz w:val="16"/>
                <w:szCs w:val="16"/>
              </w:rPr>
            </w:pPr>
          </w:p>
        </w:tc>
        <w:tc>
          <w:tcPr>
            <w:tcW w:w="845" w:type="dxa"/>
            <w:vAlign w:val="center"/>
          </w:tcPr>
          <w:p w14:paraId="6A3DAAF5" w14:textId="69A87B0E" w:rsidR="003C06FD" w:rsidRDefault="003C06FD" w:rsidP="003C06FD">
            <w:pPr>
              <w:widowControl w:val="0"/>
              <w:jc w:val="center"/>
              <w:rPr>
                <w:rFonts w:ascii="GHEA Grapalat" w:hAnsi="GHEA Grapalat" w:cs="Arial"/>
                <w:sz w:val="16"/>
                <w:szCs w:val="16"/>
              </w:rPr>
            </w:pPr>
          </w:p>
        </w:tc>
        <w:tc>
          <w:tcPr>
            <w:tcW w:w="773" w:type="dxa"/>
            <w:vAlign w:val="center"/>
          </w:tcPr>
          <w:p w14:paraId="5AD46AAB" w14:textId="484AE89C" w:rsidR="003C06FD" w:rsidRDefault="003C06FD" w:rsidP="003C06FD">
            <w:r w:rsidRPr="00012F23">
              <w:rPr>
                <w:rFonts w:ascii="GHEA Grapalat" w:hAnsi="GHEA Grapalat"/>
                <w:sz w:val="18"/>
                <w:szCs w:val="18"/>
              </w:rPr>
              <w:t>100%</w:t>
            </w:r>
          </w:p>
        </w:tc>
      </w:tr>
      <w:tr w:rsidR="003C06FD" w:rsidRPr="00B138F3" w14:paraId="66CC89A1" w14:textId="77777777" w:rsidTr="003C06FD">
        <w:trPr>
          <w:trHeight w:val="404"/>
          <w:jc w:val="center"/>
        </w:trPr>
        <w:tc>
          <w:tcPr>
            <w:tcW w:w="1679" w:type="dxa"/>
            <w:vAlign w:val="center"/>
          </w:tcPr>
          <w:p w14:paraId="6A5299B2" w14:textId="628EC2B3" w:rsidR="003C06FD" w:rsidRPr="00DD2F5B" w:rsidRDefault="003C06FD" w:rsidP="003C06FD">
            <w:pPr>
              <w:widowControl w:val="0"/>
              <w:jc w:val="center"/>
              <w:rPr>
                <w:rFonts w:ascii="GHEA Grapalat" w:hAnsi="GHEA Grapalat"/>
                <w:sz w:val="16"/>
                <w:szCs w:val="16"/>
                <w:lang w:val="hy-AM"/>
              </w:rPr>
            </w:pPr>
            <w:r>
              <w:rPr>
                <w:rFonts w:ascii="GHEA Grapalat" w:hAnsi="GHEA Grapalat"/>
                <w:sz w:val="16"/>
                <w:szCs w:val="16"/>
                <w:lang w:val="hy-AM"/>
              </w:rPr>
              <w:t>1</w:t>
            </w:r>
            <w:r>
              <w:rPr>
                <w:rFonts w:ascii="GHEA Grapalat" w:hAnsi="GHEA Grapalat"/>
                <w:sz w:val="16"/>
                <w:szCs w:val="16"/>
                <w:lang w:val="en-US"/>
              </w:rPr>
              <w:t>1</w:t>
            </w:r>
          </w:p>
        </w:tc>
        <w:tc>
          <w:tcPr>
            <w:tcW w:w="1999" w:type="dxa"/>
            <w:vAlign w:val="center"/>
          </w:tcPr>
          <w:p w14:paraId="7DDF3A4C" w14:textId="2980778C" w:rsidR="003C06FD" w:rsidRPr="00B3789B" w:rsidRDefault="003C06FD" w:rsidP="003C06FD">
            <w:pPr>
              <w:jc w:val="center"/>
              <w:rPr>
                <w:rFonts w:ascii="GHEA Grapalat" w:hAnsi="GHEA Grapalat"/>
                <w:sz w:val="20"/>
                <w:szCs w:val="20"/>
              </w:rPr>
            </w:pPr>
            <w:r>
              <w:rPr>
                <w:rFonts w:ascii="GHEA Grapalat" w:hAnsi="GHEA Grapalat" w:cs="Calibri"/>
                <w:color w:val="000000"/>
                <w:sz w:val="20"/>
                <w:szCs w:val="20"/>
              </w:rPr>
              <w:t>15811100</w:t>
            </w:r>
          </w:p>
        </w:tc>
        <w:tc>
          <w:tcPr>
            <w:tcW w:w="1938" w:type="dxa"/>
          </w:tcPr>
          <w:p w14:paraId="77CC6061" w14:textId="48902AC9" w:rsidR="003C06FD" w:rsidRPr="004030EC" w:rsidRDefault="003C06FD" w:rsidP="003C06FD">
            <w:pPr>
              <w:rPr>
                <w:rFonts w:ascii="GHEA Grapalat" w:hAnsi="GHEA Grapalat"/>
                <w:sz w:val="20"/>
                <w:szCs w:val="20"/>
              </w:rPr>
            </w:pPr>
            <w:r w:rsidRPr="00D97E24">
              <w:t>Хлеб</w:t>
            </w:r>
          </w:p>
        </w:tc>
        <w:tc>
          <w:tcPr>
            <w:tcW w:w="936" w:type="dxa"/>
            <w:vAlign w:val="center"/>
          </w:tcPr>
          <w:p w14:paraId="769A634B" w14:textId="7CCA814F"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1BE03068" w14:textId="7FCFAF54"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02ADB883" w14:textId="5D861EA1"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5D8C2BF1" w14:textId="7D51DCBA"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529" w:type="dxa"/>
            <w:vAlign w:val="center"/>
          </w:tcPr>
          <w:p w14:paraId="657E98CA" w14:textId="488DCE65"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04" w:type="dxa"/>
            <w:vAlign w:val="center"/>
          </w:tcPr>
          <w:p w14:paraId="44B85EDD" w14:textId="77777777" w:rsidR="003C06FD" w:rsidRDefault="003C06FD" w:rsidP="003C06FD">
            <w:pPr>
              <w:widowControl w:val="0"/>
              <w:jc w:val="center"/>
              <w:rPr>
                <w:rFonts w:ascii="GHEA Grapalat" w:hAnsi="GHEA Grapalat" w:cs="Arial"/>
                <w:sz w:val="16"/>
                <w:szCs w:val="16"/>
              </w:rPr>
            </w:pPr>
          </w:p>
        </w:tc>
        <w:tc>
          <w:tcPr>
            <w:tcW w:w="687" w:type="dxa"/>
            <w:vAlign w:val="center"/>
          </w:tcPr>
          <w:p w14:paraId="701C2A2F" w14:textId="77777777" w:rsidR="003C06FD" w:rsidRDefault="003C06FD" w:rsidP="003C06FD">
            <w:pPr>
              <w:widowControl w:val="0"/>
              <w:jc w:val="center"/>
              <w:rPr>
                <w:rFonts w:ascii="GHEA Grapalat" w:hAnsi="GHEA Grapalat" w:cs="Arial"/>
                <w:sz w:val="16"/>
                <w:szCs w:val="16"/>
              </w:rPr>
            </w:pPr>
          </w:p>
        </w:tc>
        <w:tc>
          <w:tcPr>
            <w:tcW w:w="805" w:type="dxa"/>
            <w:vAlign w:val="center"/>
          </w:tcPr>
          <w:p w14:paraId="038B4E7B" w14:textId="77777777" w:rsidR="003C06FD" w:rsidRDefault="003C06FD" w:rsidP="003C06FD">
            <w:pPr>
              <w:widowControl w:val="0"/>
              <w:jc w:val="center"/>
              <w:rPr>
                <w:rFonts w:ascii="GHEA Grapalat" w:hAnsi="GHEA Grapalat" w:cs="Arial"/>
                <w:sz w:val="16"/>
                <w:szCs w:val="16"/>
              </w:rPr>
            </w:pPr>
          </w:p>
        </w:tc>
        <w:tc>
          <w:tcPr>
            <w:tcW w:w="866" w:type="dxa"/>
            <w:vAlign w:val="center"/>
          </w:tcPr>
          <w:p w14:paraId="124E6C79" w14:textId="0333D83B" w:rsidR="003C06FD" w:rsidRDefault="003C06FD" w:rsidP="003C06FD">
            <w:pPr>
              <w:widowControl w:val="0"/>
              <w:jc w:val="center"/>
              <w:rPr>
                <w:rFonts w:ascii="GHEA Grapalat" w:hAnsi="GHEA Grapalat" w:cs="Arial"/>
                <w:sz w:val="16"/>
                <w:szCs w:val="16"/>
              </w:rPr>
            </w:pPr>
          </w:p>
        </w:tc>
        <w:tc>
          <w:tcPr>
            <w:tcW w:w="842" w:type="dxa"/>
            <w:vAlign w:val="center"/>
          </w:tcPr>
          <w:p w14:paraId="65A422BD" w14:textId="76FAF33F" w:rsidR="003C06FD" w:rsidRDefault="003C06FD" w:rsidP="003C06FD">
            <w:pPr>
              <w:widowControl w:val="0"/>
              <w:jc w:val="center"/>
              <w:rPr>
                <w:rFonts w:ascii="GHEA Grapalat" w:hAnsi="GHEA Grapalat" w:cs="Arial"/>
                <w:sz w:val="16"/>
                <w:szCs w:val="16"/>
              </w:rPr>
            </w:pPr>
          </w:p>
        </w:tc>
        <w:tc>
          <w:tcPr>
            <w:tcW w:w="938" w:type="dxa"/>
            <w:vAlign w:val="center"/>
          </w:tcPr>
          <w:p w14:paraId="64D5A31F" w14:textId="1452B15A" w:rsidR="003C06FD" w:rsidRDefault="003C06FD" w:rsidP="003C06FD">
            <w:pPr>
              <w:widowControl w:val="0"/>
              <w:jc w:val="center"/>
              <w:rPr>
                <w:rFonts w:ascii="GHEA Grapalat" w:hAnsi="GHEA Grapalat" w:cs="Arial"/>
                <w:sz w:val="16"/>
                <w:szCs w:val="16"/>
              </w:rPr>
            </w:pPr>
          </w:p>
        </w:tc>
        <w:tc>
          <w:tcPr>
            <w:tcW w:w="845" w:type="dxa"/>
            <w:vAlign w:val="center"/>
          </w:tcPr>
          <w:p w14:paraId="72DFBCC4" w14:textId="436A7EAB" w:rsidR="003C06FD" w:rsidRDefault="003C06FD" w:rsidP="003C06FD">
            <w:pPr>
              <w:widowControl w:val="0"/>
              <w:jc w:val="center"/>
              <w:rPr>
                <w:rFonts w:ascii="GHEA Grapalat" w:hAnsi="GHEA Grapalat" w:cs="Arial"/>
                <w:sz w:val="16"/>
                <w:szCs w:val="16"/>
              </w:rPr>
            </w:pPr>
          </w:p>
        </w:tc>
        <w:tc>
          <w:tcPr>
            <w:tcW w:w="773" w:type="dxa"/>
            <w:vAlign w:val="center"/>
          </w:tcPr>
          <w:p w14:paraId="0C59A99C" w14:textId="402E963C" w:rsidR="003C06FD" w:rsidRDefault="003C06FD" w:rsidP="003C06FD">
            <w:r w:rsidRPr="00012F23">
              <w:rPr>
                <w:rFonts w:ascii="GHEA Grapalat" w:hAnsi="GHEA Grapalat"/>
                <w:sz w:val="18"/>
                <w:szCs w:val="18"/>
              </w:rPr>
              <w:t>100%</w:t>
            </w:r>
          </w:p>
        </w:tc>
      </w:tr>
      <w:tr w:rsidR="003C06FD" w:rsidRPr="00B138F3" w14:paraId="433C15B7" w14:textId="77777777" w:rsidTr="003C06FD">
        <w:trPr>
          <w:trHeight w:val="404"/>
          <w:jc w:val="center"/>
        </w:trPr>
        <w:tc>
          <w:tcPr>
            <w:tcW w:w="1679" w:type="dxa"/>
            <w:vAlign w:val="center"/>
          </w:tcPr>
          <w:p w14:paraId="4FC8DC06" w14:textId="17E40612" w:rsidR="003C06FD" w:rsidRPr="00DD2F5B" w:rsidRDefault="003C06FD" w:rsidP="003C06FD">
            <w:pPr>
              <w:widowControl w:val="0"/>
              <w:jc w:val="center"/>
              <w:rPr>
                <w:rFonts w:ascii="GHEA Grapalat" w:hAnsi="GHEA Grapalat"/>
                <w:sz w:val="16"/>
                <w:szCs w:val="16"/>
                <w:lang w:val="hy-AM"/>
              </w:rPr>
            </w:pPr>
            <w:r>
              <w:rPr>
                <w:rFonts w:ascii="GHEA Grapalat" w:hAnsi="GHEA Grapalat"/>
                <w:sz w:val="16"/>
                <w:szCs w:val="16"/>
                <w:lang w:val="hy-AM"/>
              </w:rPr>
              <w:t>1</w:t>
            </w:r>
            <w:r>
              <w:rPr>
                <w:rFonts w:ascii="GHEA Grapalat" w:hAnsi="GHEA Grapalat"/>
                <w:sz w:val="16"/>
                <w:szCs w:val="16"/>
                <w:lang w:val="en-US"/>
              </w:rPr>
              <w:t>2</w:t>
            </w:r>
          </w:p>
        </w:tc>
        <w:tc>
          <w:tcPr>
            <w:tcW w:w="1999" w:type="dxa"/>
            <w:vAlign w:val="center"/>
          </w:tcPr>
          <w:p w14:paraId="67ADB9A7" w14:textId="2E8BC6C6" w:rsidR="003C06FD" w:rsidRPr="00B3789B" w:rsidRDefault="003C06FD" w:rsidP="003C06FD">
            <w:pPr>
              <w:jc w:val="center"/>
              <w:rPr>
                <w:rFonts w:ascii="GHEA Grapalat" w:hAnsi="GHEA Grapalat"/>
                <w:sz w:val="20"/>
                <w:szCs w:val="20"/>
              </w:rPr>
            </w:pPr>
            <w:r>
              <w:rPr>
                <w:rFonts w:ascii="GHEA Grapalat" w:hAnsi="GHEA Grapalat" w:cs="Calibri"/>
                <w:color w:val="000000"/>
                <w:sz w:val="20"/>
                <w:szCs w:val="20"/>
              </w:rPr>
              <w:t>15616000</w:t>
            </w:r>
          </w:p>
        </w:tc>
        <w:tc>
          <w:tcPr>
            <w:tcW w:w="1938" w:type="dxa"/>
          </w:tcPr>
          <w:p w14:paraId="0EB835F4" w14:textId="3646D741" w:rsidR="003C06FD" w:rsidRPr="004030EC" w:rsidRDefault="003C06FD" w:rsidP="003C06FD">
            <w:pPr>
              <w:rPr>
                <w:rFonts w:ascii="GHEA Grapalat" w:hAnsi="GHEA Grapalat"/>
                <w:sz w:val="20"/>
                <w:szCs w:val="20"/>
              </w:rPr>
            </w:pPr>
            <w:r w:rsidRPr="00D97E24">
              <w:t>Гречка</w:t>
            </w:r>
          </w:p>
        </w:tc>
        <w:tc>
          <w:tcPr>
            <w:tcW w:w="936" w:type="dxa"/>
            <w:vAlign w:val="center"/>
          </w:tcPr>
          <w:p w14:paraId="4BFA95E6" w14:textId="56465184"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67558499" w14:textId="62B206FF"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56CCDEF0" w14:textId="62C360DE"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0C91729C" w14:textId="7C6804A1"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529" w:type="dxa"/>
            <w:vAlign w:val="center"/>
          </w:tcPr>
          <w:p w14:paraId="42E680D8" w14:textId="3D86887A"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04" w:type="dxa"/>
            <w:vAlign w:val="center"/>
          </w:tcPr>
          <w:p w14:paraId="1FE9C4D3" w14:textId="77777777" w:rsidR="003C06FD" w:rsidRDefault="003C06FD" w:rsidP="003C06FD">
            <w:pPr>
              <w:widowControl w:val="0"/>
              <w:jc w:val="center"/>
              <w:rPr>
                <w:rFonts w:ascii="GHEA Grapalat" w:hAnsi="GHEA Grapalat" w:cs="Arial"/>
                <w:sz w:val="16"/>
                <w:szCs w:val="16"/>
              </w:rPr>
            </w:pPr>
          </w:p>
        </w:tc>
        <w:tc>
          <w:tcPr>
            <w:tcW w:w="687" w:type="dxa"/>
            <w:vAlign w:val="center"/>
          </w:tcPr>
          <w:p w14:paraId="66308AC6" w14:textId="77777777" w:rsidR="003C06FD" w:rsidRDefault="003C06FD" w:rsidP="003C06FD">
            <w:pPr>
              <w:widowControl w:val="0"/>
              <w:jc w:val="center"/>
              <w:rPr>
                <w:rFonts w:ascii="GHEA Grapalat" w:hAnsi="GHEA Grapalat" w:cs="Arial"/>
                <w:sz w:val="16"/>
                <w:szCs w:val="16"/>
              </w:rPr>
            </w:pPr>
          </w:p>
        </w:tc>
        <w:tc>
          <w:tcPr>
            <w:tcW w:w="805" w:type="dxa"/>
            <w:vAlign w:val="center"/>
          </w:tcPr>
          <w:p w14:paraId="6F48A9A4" w14:textId="77777777" w:rsidR="003C06FD" w:rsidRDefault="003C06FD" w:rsidP="003C06FD">
            <w:pPr>
              <w:widowControl w:val="0"/>
              <w:jc w:val="center"/>
              <w:rPr>
                <w:rFonts w:ascii="GHEA Grapalat" w:hAnsi="GHEA Grapalat" w:cs="Arial"/>
                <w:sz w:val="16"/>
                <w:szCs w:val="16"/>
              </w:rPr>
            </w:pPr>
          </w:p>
        </w:tc>
        <w:tc>
          <w:tcPr>
            <w:tcW w:w="866" w:type="dxa"/>
            <w:vAlign w:val="center"/>
          </w:tcPr>
          <w:p w14:paraId="51A0DF01" w14:textId="6D2E910D" w:rsidR="003C06FD" w:rsidRDefault="003C06FD" w:rsidP="003C06FD">
            <w:pPr>
              <w:widowControl w:val="0"/>
              <w:jc w:val="center"/>
              <w:rPr>
                <w:rFonts w:ascii="GHEA Grapalat" w:hAnsi="GHEA Grapalat" w:cs="Arial"/>
                <w:sz w:val="16"/>
                <w:szCs w:val="16"/>
              </w:rPr>
            </w:pPr>
          </w:p>
        </w:tc>
        <w:tc>
          <w:tcPr>
            <w:tcW w:w="842" w:type="dxa"/>
            <w:vAlign w:val="center"/>
          </w:tcPr>
          <w:p w14:paraId="23980EE5" w14:textId="2E7F8CAB" w:rsidR="003C06FD" w:rsidRDefault="003C06FD" w:rsidP="003C06FD">
            <w:pPr>
              <w:widowControl w:val="0"/>
              <w:jc w:val="center"/>
              <w:rPr>
                <w:rFonts w:ascii="GHEA Grapalat" w:hAnsi="GHEA Grapalat" w:cs="Arial"/>
                <w:sz w:val="16"/>
                <w:szCs w:val="16"/>
              </w:rPr>
            </w:pPr>
          </w:p>
        </w:tc>
        <w:tc>
          <w:tcPr>
            <w:tcW w:w="938" w:type="dxa"/>
            <w:vAlign w:val="center"/>
          </w:tcPr>
          <w:p w14:paraId="1B801F64" w14:textId="6E445A27" w:rsidR="003C06FD" w:rsidRDefault="003C06FD" w:rsidP="003C06FD">
            <w:pPr>
              <w:widowControl w:val="0"/>
              <w:jc w:val="center"/>
              <w:rPr>
                <w:rFonts w:ascii="GHEA Grapalat" w:hAnsi="GHEA Grapalat" w:cs="Arial"/>
                <w:sz w:val="16"/>
                <w:szCs w:val="16"/>
              </w:rPr>
            </w:pPr>
          </w:p>
        </w:tc>
        <w:tc>
          <w:tcPr>
            <w:tcW w:w="845" w:type="dxa"/>
            <w:vAlign w:val="center"/>
          </w:tcPr>
          <w:p w14:paraId="1D40FBA6" w14:textId="4F4388CC" w:rsidR="003C06FD" w:rsidRDefault="003C06FD" w:rsidP="003C06FD">
            <w:pPr>
              <w:widowControl w:val="0"/>
              <w:jc w:val="center"/>
              <w:rPr>
                <w:rFonts w:ascii="GHEA Grapalat" w:hAnsi="GHEA Grapalat" w:cs="Arial"/>
                <w:sz w:val="16"/>
                <w:szCs w:val="16"/>
              </w:rPr>
            </w:pPr>
          </w:p>
        </w:tc>
        <w:tc>
          <w:tcPr>
            <w:tcW w:w="773" w:type="dxa"/>
            <w:vAlign w:val="center"/>
          </w:tcPr>
          <w:p w14:paraId="6102CB3F" w14:textId="7B24647F" w:rsidR="003C06FD" w:rsidRDefault="003C06FD" w:rsidP="003C06FD">
            <w:r w:rsidRPr="00012F23">
              <w:rPr>
                <w:rFonts w:ascii="GHEA Grapalat" w:hAnsi="GHEA Grapalat"/>
                <w:sz w:val="18"/>
                <w:szCs w:val="18"/>
              </w:rPr>
              <w:t>100%</w:t>
            </w:r>
          </w:p>
        </w:tc>
      </w:tr>
      <w:tr w:rsidR="003C06FD" w:rsidRPr="00B138F3" w14:paraId="07DF0757" w14:textId="77777777" w:rsidTr="003C06FD">
        <w:trPr>
          <w:trHeight w:val="404"/>
          <w:jc w:val="center"/>
        </w:trPr>
        <w:tc>
          <w:tcPr>
            <w:tcW w:w="1679" w:type="dxa"/>
            <w:vAlign w:val="center"/>
          </w:tcPr>
          <w:p w14:paraId="7319E18C" w14:textId="21672EAF" w:rsidR="003C06FD" w:rsidRPr="00DD2F5B" w:rsidRDefault="003C06FD" w:rsidP="003C06FD">
            <w:pPr>
              <w:widowControl w:val="0"/>
              <w:jc w:val="center"/>
              <w:rPr>
                <w:rFonts w:ascii="GHEA Grapalat" w:hAnsi="GHEA Grapalat"/>
                <w:sz w:val="16"/>
                <w:szCs w:val="16"/>
                <w:lang w:val="hy-AM"/>
              </w:rPr>
            </w:pPr>
            <w:r>
              <w:rPr>
                <w:rFonts w:ascii="GHEA Grapalat" w:hAnsi="GHEA Grapalat"/>
                <w:sz w:val="16"/>
                <w:szCs w:val="16"/>
                <w:lang w:val="hy-AM"/>
              </w:rPr>
              <w:t>1</w:t>
            </w:r>
            <w:r>
              <w:rPr>
                <w:rFonts w:ascii="GHEA Grapalat" w:hAnsi="GHEA Grapalat"/>
                <w:sz w:val="16"/>
                <w:szCs w:val="16"/>
                <w:lang w:val="en-US"/>
              </w:rPr>
              <w:t>3</w:t>
            </w:r>
          </w:p>
        </w:tc>
        <w:tc>
          <w:tcPr>
            <w:tcW w:w="1999" w:type="dxa"/>
            <w:vAlign w:val="center"/>
          </w:tcPr>
          <w:p w14:paraId="42EEB06B" w14:textId="40CB584A" w:rsidR="003C06FD" w:rsidRPr="00B3789B" w:rsidRDefault="003C06FD" w:rsidP="003C06FD">
            <w:pPr>
              <w:jc w:val="center"/>
              <w:rPr>
                <w:rFonts w:ascii="GHEA Grapalat" w:hAnsi="GHEA Grapalat"/>
                <w:sz w:val="20"/>
                <w:szCs w:val="20"/>
              </w:rPr>
            </w:pPr>
            <w:r>
              <w:rPr>
                <w:rFonts w:ascii="GHEA Grapalat" w:hAnsi="GHEA Grapalat" w:cs="Calibri"/>
                <w:color w:val="000000"/>
                <w:sz w:val="20"/>
                <w:szCs w:val="20"/>
              </w:rPr>
              <w:t>3142510</w:t>
            </w:r>
          </w:p>
        </w:tc>
        <w:tc>
          <w:tcPr>
            <w:tcW w:w="1938" w:type="dxa"/>
          </w:tcPr>
          <w:p w14:paraId="59F2DCC0" w14:textId="12AEEE74" w:rsidR="003C06FD" w:rsidRPr="004030EC" w:rsidRDefault="003C06FD" w:rsidP="003C06FD">
            <w:pPr>
              <w:rPr>
                <w:rFonts w:ascii="GHEA Grapalat" w:hAnsi="GHEA Grapalat"/>
                <w:sz w:val="20"/>
                <w:szCs w:val="20"/>
              </w:rPr>
            </w:pPr>
            <w:r w:rsidRPr="00D97E24">
              <w:t>Яйца</w:t>
            </w:r>
          </w:p>
        </w:tc>
        <w:tc>
          <w:tcPr>
            <w:tcW w:w="936" w:type="dxa"/>
            <w:vAlign w:val="center"/>
          </w:tcPr>
          <w:p w14:paraId="550B9075" w14:textId="3E306721"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37B1C91F" w14:textId="61F134BA"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3A7D8454" w14:textId="7D80B84E"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7C4A4ABA" w14:textId="4E2B8863"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529" w:type="dxa"/>
            <w:vAlign w:val="center"/>
          </w:tcPr>
          <w:p w14:paraId="4921B4F6" w14:textId="771C2823"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04" w:type="dxa"/>
            <w:vAlign w:val="center"/>
          </w:tcPr>
          <w:p w14:paraId="2D2810B8" w14:textId="77777777" w:rsidR="003C06FD" w:rsidRDefault="003C06FD" w:rsidP="003C06FD">
            <w:pPr>
              <w:widowControl w:val="0"/>
              <w:jc w:val="center"/>
              <w:rPr>
                <w:rFonts w:ascii="GHEA Grapalat" w:hAnsi="GHEA Grapalat" w:cs="Arial"/>
                <w:sz w:val="16"/>
                <w:szCs w:val="16"/>
              </w:rPr>
            </w:pPr>
          </w:p>
        </w:tc>
        <w:tc>
          <w:tcPr>
            <w:tcW w:w="687" w:type="dxa"/>
            <w:vAlign w:val="center"/>
          </w:tcPr>
          <w:p w14:paraId="75162407" w14:textId="77777777" w:rsidR="003C06FD" w:rsidRDefault="003C06FD" w:rsidP="003C06FD">
            <w:pPr>
              <w:widowControl w:val="0"/>
              <w:jc w:val="center"/>
              <w:rPr>
                <w:rFonts w:ascii="GHEA Grapalat" w:hAnsi="GHEA Grapalat" w:cs="Arial"/>
                <w:sz w:val="16"/>
                <w:szCs w:val="16"/>
              </w:rPr>
            </w:pPr>
          </w:p>
        </w:tc>
        <w:tc>
          <w:tcPr>
            <w:tcW w:w="805" w:type="dxa"/>
            <w:vAlign w:val="center"/>
          </w:tcPr>
          <w:p w14:paraId="6D7121CB" w14:textId="77777777" w:rsidR="003C06FD" w:rsidRDefault="003C06FD" w:rsidP="003C06FD">
            <w:pPr>
              <w:widowControl w:val="0"/>
              <w:jc w:val="center"/>
              <w:rPr>
                <w:rFonts w:ascii="GHEA Grapalat" w:hAnsi="GHEA Grapalat" w:cs="Arial"/>
                <w:sz w:val="16"/>
                <w:szCs w:val="16"/>
              </w:rPr>
            </w:pPr>
          </w:p>
        </w:tc>
        <w:tc>
          <w:tcPr>
            <w:tcW w:w="866" w:type="dxa"/>
            <w:vAlign w:val="center"/>
          </w:tcPr>
          <w:p w14:paraId="282A4F53" w14:textId="0E3CAF51" w:rsidR="003C06FD" w:rsidRDefault="003C06FD" w:rsidP="003C06FD">
            <w:pPr>
              <w:widowControl w:val="0"/>
              <w:jc w:val="center"/>
              <w:rPr>
                <w:rFonts w:ascii="GHEA Grapalat" w:hAnsi="GHEA Grapalat" w:cs="Arial"/>
                <w:sz w:val="16"/>
                <w:szCs w:val="16"/>
              </w:rPr>
            </w:pPr>
          </w:p>
        </w:tc>
        <w:tc>
          <w:tcPr>
            <w:tcW w:w="842" w:type="dxa"/>
            <w:vAlign w:val="center"/>
          </w:tcPr>
          <w:p w14:paraId="7A31F040" w14:textId="491E7FC8" w:rsidR="003C06FD" w:rsidRDefault="003C06FD" w:rsidP="003C06FD">
            <w:pPr>
              <w:widowControl w:val="0"/>
              <w:jc w:val="center"/>
              <w:rPr>
                <w:rFonts w:ascii="GHEA Grapalat" w:hAnsi="GHEA Grapalat" w:cs="Arial"/>
                <w:sz w:val="16"/>
                <w:szCs w:val="16"/>
              </w:rPr>
            </w:pPr>
          </w:p>
        </w:tc>
        <w:tc>
          <w:tcPr>
            <w:tcW w:w="938" w:type="dxa"/>
            <w:vAlign w:val="center"/>
          </w:tcPr>
          <w:p w14:paraId="68DAC3EE" w14:textId="3218EED4" w:rsidR="003C06FD" w:rsidRDefault="003C06FD" w:rsidP="003C06FD">
            <w:pPr>
              <w:widowControl w:val="0"/>
              <w:jc w:val="center"/>
              <w:rPr>
                <w:rFonts w:ascii="GHEA Grapalat" w:hAnsi="GHEA Grapalat" w:cs="Arial"/>
                <w:sz w:val="16"/>
                <w:szCs w:val="16"/>
              </w:rPr>
            </w:pPr>
          </w:p>
        </w:tc>
        <w:tc>
          <w:tcPr>
            <w:tcW w:w="845" w:type="dxa"/>
            <w:vAlign w:val="center"/>
          </w:tcPr>
          <w:p w14:paraId="2B9B64E4" w14:textId="018F0653" w:rsidR="003C06FD" w:rsidRDefault="003C06FD" w:rsidP="003C06FD">
            <w:pPr>
              <w:widowControl w:val="0"/>
              <w:jc w:val="center"/>
              <w:rPr>
                <w:rFonts w:ascii="GHEA Grapalat" w:hAnsi="GHEA Grapalat" w:cs="Arial"/>
                <w:sz w:val="16"/>
                <w:szCs w:val="16"/>
              </w:rPr>
            </w:pPr>
          </w:p>
        </w:tc>
        <w:tc>
          <w:tcPr>
            <w:tcW w:w="773" w:type="dxa"/>
            <w:vAlign w:val="center"/>
          </w:tcPr>
          <w:p w14:paraId="037A5A18" w14:textId="769A5D08" w:rsidR="003C06FD" w:rsidRDefault="003C06FD" w:rsidP="003C06FD">
            <w:r w:rsidRPr="00012F23">
              <w:rPr>
                <w:rFonts w:ascii="GHEA Grapalat" w:hAnsi="GHEA Grapalat"/>
                <w:sz w:val="18"/>
                <w:szCs w:val="18"/>
              </w:rPr>
              <w:t>100%</w:t>
            </w:r>
          </w:p>
        </w:tc>
      </w:tr>
      <w:tr w:rsidR="003C06FD" w:rsidRPr="00B138F3" w14:paraId="57CEABA9" w14:textId="77777777" w:rsidTr="003C06FD">
        <w:trPr>
          <w:trHeight w:val="404"/>
          <w:jc w:val="center"/>
        </w:trPr>
        <w:tc>
          <w:tcPr>
            <w:tcW w:w="1679" w:type="dxa"/>
            <w:vAlign w:val="center"/>
          </w:tcPr>
          <w:p w14:paraId="12294610" w14:textId="4EA6A4ED" w:rsidR="003C06FD" w:rsidRPr="00DD2F5B" w:rsidRDefault="003C06FD" w:rsidP="003C06FD">
            <w:pPr>
              <w:widowControl w:val="0"/>
              <w:jc w:val="center"/>
              <w:rPr>
                <w:rFonts w:ascii="GHEA Grapalat" w:hAnsi="GHEA Grapalat"/>
                <w:sz w:val="16"/>
                <w:szCs w:val="16"/>
                <w:lang w:val="hy-AM"/>
              </w:rPr>
            </w:pPr>
            <w:r>
              <w:rPr>
                <w:rFonts w:ascii="GHEA Grapalat" w:hAnsi="GHEA Grapalat"/>
                <w:sz w:val="16"/>
                <w:szCs w:val="16"/>
                <w:lang w:val="hy-AM"/>
              </w:rPr>
              <w:t>1</w:t>
            </w:r>
            <w:r>
              <w:rPr>
                <w:rFonts w:ascii="GHEA Grapalat" w:hAnsi="GHEA Grapalat"/>
                <w:sz w:val="16"/>
                <w:szCs w:val="16"/>
                <w:lang w:val="en-US"/>
              </w:rPr>
              <w:t>4</w:t>
            </w:r>
          </w:p>
        </w:tc>
        <w:tc>
          <w:tcPr>
            <w:tcW w:w="1999" w:type="dxa"/>
            <w:vAlign w:val="center"/>
          </w:tcPr>
          <w:p w14:paraId="547182CB" w14:textId="285FCFC7" w:rsidR="003C06FD" w:rsidRPr="00B3789B" w:rsidRDefault="003C06FD" w:rsidP="003C06FD">
            <w:pPr>
              <w:jc w:val="center"/>
              <w:rPr>
                <w:rFonts w:ascii="GHEA Grapalat" w:hAnsi="GHEA Grapalat"/>
                <w:sz w:val="20"/>
                <w:szCs w:val="20"/>
              </w:rPr>
            </w:pPr>
            <w:r>
              <w:rPr>
                <w:rFonts w:ascii="GHEA Grapalat" w:hAnsi="GHEA Grapalat" w:cs="Calibri"/>
                <w:color w:val="000000"/>
                <w:sz w:val="20"/>
                <w:szCs w:val="20"/>
              </w:rPr>
              <w:t>15851100</w:t>
            </w:r>
          </w:p>
        </w:tc>
        <w:tc>
          <w:tcPr>
            <w:tcW w:w="1938" w:type="dxa"/>
          </w:tcPr>
          <w:p w14:paraId="21B37B51" w14:textId="7CC3643C" w:rsidR="003C06FD" w:rsidRPr="004030EC" w:rsidRDefault="003C06FD" w:rsidP="003C06FD">
            <w:pPr>
              <w:rPr>
                <w:rFonts w:ascii="GHEA Grapalat" w:hAnsi="GHEA Grapalat"/>
                <w:sz w:val="20"/>
                <w:szCs w:val="20"/>
              </w:rPr>
            </w:pPr>
            <w:r w:rsidRPr="00D97E24">
              <w:t>Макароны</w:t>
            </w:r>
          </w:p>
        </w:tc>
        <w:tc>
          <w:tcPr>
            <w:tcW w:w="936" w:type="dxa"/>
            <w:vAlign w:val="center"/>
          </w:tcPr>
          <w:p w14:paraId="7D8E9688" w14:textId="1AF00002"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6231E3E1" w14:textId="043D0933"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2F000DF9" w14:textId="34968D0B"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3024DE21" w14:textId="0EADBC96"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529" w:type="dxa"/>
            <w:vAlign w:val="center"/>
          </w:tcPr>
          <w:p w14:paraId="116A5535" w14:textId="3A2874F3"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04" w:type="dxa"/>
            <w:vAlign w:val="center"/>
          </w:tcPr>
          <w:p w14:paraId="37539517" w14:textId="77777777" w:rsidR="003C06FD" w:rsidRDefault="003C06FD" w:rsidP="003C06FD">
            <w:pPr>
              <w:widowControl w:val="0"/>
              <w:jc w:val="center"/>
              <w:rPr>
                <w:rFonts w:ascii="GHEA Grapalat" w:hAnsi="GHEA Grapalat" w:cs="Arial"/>
                <w:sz w:val="16"/>
                <w:szCs w:val="16"/>
              </w:rPr>
            </w:pPr>
          </w:p>
        </w:tc>
        <w:tc>
          <w:tcPr>
            <w:tcW w:w="687" w:type="dxa"/>
            <w:vAlign w:val="center"/>
          </w:tcPr>
          <w:p w14:paraId="1C8B6E19" w14:textId="77777777" w:rsidR="003C06FD" w:rsidRDefault="003C06FD" w:rsidP="003C06FD">
            <w:pPr>
              <w:widowControl w:val="0"/>
              <w:jc w:val="center"/>
              <w:rPr>
                <w:rFonts w:ascii="GHEA Grapalat" w:hAnsi="GHEA Grapalat" w:cs="Arial"/>
                <w:sz w:val="16"/>
                <w:szCs w:val="16"/>
              </w:rPr>
            </w:pPr>
          </w:p>
        </w:tc>
        <w:tc>
          <w:tcPr>
            <w:tcW w:w="805" w:type="dxa"/>
            <w:vAlign w:val="center"/>
          </w:tcPr>
          <w:p w14:paraId="2C0B6749" w14:textId="77777777" w:rsidR="003C06FD" w:rsidRDefault="003C06FD" w:rsidP="003C06FD">
            <w:pPr>
              <w:widowControl w:val="0"/>
              <w:jc w:val="center"/>
              <w:rPr>
                <w:rFonts w:ascii="GHEA Grapalat" w:hAnsi="GHEA Grapalat" w:cs="Arial"/>
                <w:sz w:val="16"/>
                <w:szCs w:val="16"/>
              </w:rPr>
            </w:pPr>
          </w:p>
        </w:tc>
        <w:tc>
          <w:tcPr>
            <w:tcW w:w="866" w:type="dxa"/>
            <w:vAlign w:val="center"/>
          </w:tcPr>
          <w:p w14:paraId="4C8629D2" w14:textId="3D1B596E" w:rsidR="003C06FD" w:rsidRDefault="003C06FD" w:rsidP="003C06FD">
            <w:pPr>
              <w:widowControl w:val="0"/>
              <w:jc w:val="center"/>
              <w:rPr>
                <w:rFonts w:ascii="GHEA Grapalat" w:hAnsi="GHEA Grapalat" w:cs="Arial"/>
                <w:sz w:val="16"/>
                <w:szCs w:val="16"/>
              </w:rPr>
            </w:pPr>
          </w:p>
        </w:tc>
        <w:tc>
          <w:tcPr>
            <w:tcW w:w="842" w:type="dxa"/>
            <w:vAlign w:val="center"/>
          </w:tcPr>
          <w:p w14:paraId="51FF3002" w14:textId="5D42B1EB" w:rsidR="003C06FD" w:rsidRDefault="003C06FD" w:rsidP="003C06FD">
            <w:pPr>
              <w:widowControl w:val="0"/>
              <w:jc w:val="center"/>
              <w:rPr>
                <w:rFonts w:ascii="GHEA Grapalat" w:hAnsi="GHEA Grapalat" w:cs="Arial"/>
                <w:sz w:val="16"/>
                <w:szCs w:val="16"/>
              </w:rPr>
            </w:pPr>
          </w:p>
        </w:tc>
        <w:tc>
          <w:tcPr>
            <w:tcW w:w="938" w:type="dxa"/>
            <w:vAlign w:val="center"/>
          </w:tcPr>
          <w:p w14:paraId="45E1AAF2" w14:textId="62B05FDB" w:rsidR="003C06FD" w:rsidRDefault="003C06FD" w:rsidP="003C06FD">
            <w:pPr>
              <w:widowControl w:val="0"/>
              <w:jc w:val="center"/>
              <w:rPr>
                <w:rFonts w:ascii="GHEA Grapalat" w:hAnsi="GHEA Grapalat" w:cs="Arial"/>
                <w:sz w:val="16"/>
                <w:szCs w:val="16"/>
              </w:rPr>
            </w:pPr>
          </w:p>
        </w:tc>
        <w:tc>
          <w:tcPr>
            <w:tcW w:w="845" w:type="dxa"/>
            <w:vAlign w:val="center"/>
          </w:tcPr>
          <w:p w14:paraId="7D67E72B" w14:textId="235A4C72" w:rsidR="003C06FD" w:rsidRDefault="003C06FD" w:rsidP="003C06FD">
            <w:pPr>
              <w:widowControl w:val="0"/>
              <w:jc w:val="center"/>
              <w:rPr>
                <w:rFonts w:ascii="GHEA Grapalat" w:hAnsi="GHEA Grapalat" w:cs="Arial"/>
                <w:sz w:val="16"/>
                <w:szCs w:val="16"/>
              </w:rPr>
            </w:pPr>
          </w:p>
        </w:tc>
        <w:tc>
          <w:tcPr>
            <w:tcW w:w="773" w:type="dxa"/>
            <w:vAlign w:val="center"/>
          </w:tcPr>
          <w:p w14:paraId="161C53FC" w14:textId="044A271F" w:rsidR="003C06FD" w:rsidRDefault="003C06FD" w:rsidP="003C06FD">
            <w:r w:rsidRPr="00012F23">
              <w:rPr>
                <w:rFonts w:ascii="GHEA Grapalat" w:hAnsi="GHEA Grapalat"/>
                <w:sz w:val="18"/>
                <w:szCs w:val="18"/>
              </w:rPr>
              <w:t>100%</w:t>
            </w:r>
          </w:p>
        </w:tc>
      </w:tr>
      <w:tr w:rsidR="003C06FD" w:rsidRPr="00B138F3" w14:paraId="2F624903" w14:textId="77777777" w:rsidTr="003C06FD">
        <w:trPr>
          <w:trHeight w:val="404"/>
          <w:jc w:val="center"/>
        </w:trPr>
        <w:tc>
          <w:tcPr>
            <w:tcW w:w="1679" w:type="dxa"/>
            <w:vAlign w:val="center"/>
          </w:tcPr>
          <w:p w14:paraId="2E9C4651" w14:textId="05A89672" w:rsidR="003C06FD" w:rsidRDefault="003C06FD" w:rsidP="003C06FD">
            <w:pPr>
              <w:widowControl w:val="0"/>
              <w:jc w:val="center"/>
              <w:rPr>
                <w:rFonts w:ascii="GHEA Grapalat" w:hAnsi="GHEA Grapalat"/>
                <w:sz w:val="16"/>
                <w:szCs w:val="16"/>
                <w:lang w:val="hy-AM"/>
              </w:rPr>
            </w:pPr>
            <w:r>
              <w:rPr>
                <w:rFonts w:ascii="GHEA Grapalat" w:hAnsi="GHEA Grapalat"/>
                <w:sz w:val="16"/>
                <w:szCs w:val="16"/>
                <w:lang w:val="hy-AM"/>
              </w:rPr>
              <w:t>1</w:t>
            </w:r>
            <w:r>
              <w:rPr>
                <w:rFonts w:ascii="GHEA Grapalat" w:hAnsi="GHEA Grapalat"/>
                <w:sz w:val="16"/>
                <w:szCs w:val="16"/>
                <w:lang w:val="en-US"/>
              </w:rPr>
              <w:t>5</w:t>
            </w:r>
          </w:p>
        </w:tc>
        <w:tc>
          <w:tcPr>
            <w:tcW w:w="1999" w:type="dxa"/>
            <w:vAlign w:val="center"/>
          </w:tcPr>
          <w:p w14:paraId="3C4255B0" w14:textId="2BC2D415" w:rsidR="003C06FD" w:rsidRPr="00B3789B" w:rsidRDefault="003C06FD" w:rsidP="003C06FD">
            <w:pPr>
              <w:jc w:val="center"/>
              <w:rPr>
                <w:rFonts w:ascii="GHEA Grapalat" w:hAnsi="GHEA Grapalat"/>
                <w:sz w:val="20"/>
                <w:szCs w:val="20"/>
              </w:rPr>
            </w:pPr>
            <w:r>
              <w:rPr>
                <w:rFonts w:ascii="GHEA Grapalat" w:hAnsi="GHEA Grapalat" w:cs="Calibri"/>
                <w:color w:val="000000"/>
                <w:sz w:val="20"/>
                <w:szCs w:val="20"/>
              </w:rPr>
              <w:t>15331154</w:t>
            </w:r>
          </w:p>
        </w:tc>
        <w:tc>
          <w:tcPr>
            <w:tcW w:w="1938" w:type="dxa"/>
          </w:tcPr>
          <w:p w14:paraId="57DE069F" w14:textId="18311594" w:rsidR="003C06FD" w:rsidRPr="004030EC" w:rsidRDefault="003C06FD" w:rsidP="003C06FD">
            <w:pPr>
              <w:rPr>
                <w:rFonts w:ascii="GHEA Grapalat" w:hAnsi="GHEA Grapalat"/>
                <w:sz w:val="20"/>
                <w:szCs w:val="20"/>
              </w:rPr>
            </w:pPr>
            <w:r w:rsidRPr="00D97E24">
              <w:t>Горох</w:t>
            </w:r>
          </w:p>
        </w:tc>
        <w:tc>
          <w:tcPr>
            <w:tcW w:w="936" w:type="dxa"/>
            <w:vAlign w:val="center"/>
          </w:tcPr>
          <w:p w14:paraId="7BB0D8C0" w14:textId="2BCB74E7"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4A783988" w14:textId="375094F0"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0143F2F2" w14:textId="296E9EEB"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26CBEDE8" w14:textId="13D36E26"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529" w:type="dxa"/>
            <w:vAlign w:val="center"/>
          </w:tcPr>
          <w:p w14:paraId="78729567" w14:textId="313553F0"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04" w:type="dxa"/>
            <w:vAlign w:val="center"/>
          </w:tcPr>
          <w:p w14:paraId="5EDA77A1" w14:textId="77777777" w:rsidR="003C06FD" w:rsidRDefault="003C06FD" w:rsidP="003C06FD">
            <w:pPr>
              <w:widowControl w:val="0"/>
              <w:jc w:val="center"/>
              <w:rPr>
                <w:rFonts w:ascii="GHEA Grapalat" w:hAnsi="GHEA Grapalat" w:cs="Arial"/>
                <w:sz w:val="16"/>
                <w:szCs w:val="16"/>
              </w:rPr>
            </w:pPr>
          </w:p>
        </w:tc>
        <w:tc>
          <w:tcPr>
            <w:tcW w:w="687" w:type="dxa"/>
            <w:vAlign w:val="center"/>
          </w:tcPr>
          <w:p w14:paraId="7E2C5099" w14:textId="77777777" w:rsidR="003C06FD" w:rsidRDefault="003C06FD" w:rsidP="003C06FD">
            <w:pPr>
              <w:widowControl w:val="0"/>
              <w:jc w:val="center"/>
              <w:rPr>
                <w:rFonts w:ascii="GHEA Grapalat" w:hAnsi="GHEA Grapalat" w:cs="Arial"/>
                <w:sz w:val="16"/>
                <w:szCs w:val="16"/>
              </w:rPr>
            </w:pPr>
          </w:p>
        </w:tc>
        <w:tc>
          <w:tcPr>
            <w:tcW w:w="805" w:type="dxa"/>
            <w:vAlign w:val="center"/>
          </w:tcPr>
          <w:p w14:paraId="051CFA1E" w14:textId="77777777" w:rsidR="003C06FD" w:rsidRDefault="003C06FD" w:rsidP="003C06FD">
            <w:pPr>
              <w:widowControl w:val="0"/>
              <w:jc w:val="center"/>
              <w:rPr>
                <w:rFonts w:ascii="GHEA Grapalat" w:hAnsi="GHEA Grapalat" w:cs="Arial"/>
                <w:sz w:val="16"/>
                <w:szCs w:val="16"/>
              </w:rPr>
            </w:pPr>
          </w:p>
        </w:tc>
        <w:tc>
          <w:tcPr>
            <w:tcW w:w="866" w:type="dxa"/>
            <w:vAlign w:val="center"/>
          </w:tcPr>
          <w:p w14:paraId="43B4002E" w14:textId="65E1F780" w:rsidR="003C06FD" w:rsidRDefault="003C06FD" w:rsidP="003C06FD">
            <w:pPr>
              <w:widowControl w:val="0"/>
              <w:jc w:val="center"/>
              <w:rPr>
                <w:rFonts w:ascii="GHEA Grapalat" w:hAnsi="GHEA Grapalat" w:cs="Arial"/>
                <w:sz w:val="16"/>
                <w:szCs w:val="16"/>
              </w:rPr>
            </w:pPr>
          </w:p>
        </w:tc>
        <w:tc>
          <w:tcPr>
            <w:tcW w:w="842" w:type="dxa"/>
            <w:vAlign w:val="center"/>
          </w:tcPr>
          <w:p w14:paraId="6B77AFC9" w14:textId="28E0D71F" w:rsidR="003C06FD" w:rsidRDefault="003C06FD" w:rsidP="003C06FD">
            <w:pPr>
              <w:widowControl w:val="0"/>
              <w:jc w:val="center"/>
              <w:rPr>
                <w:rFonts w:ascii="GHEA Grapalat" w:hAnsi="GHEA Grapalat" w:cs="Arial"/>
                <w:sz w:val="16"/>
                <w:szCs w:val="16"/>
              </w:rPr>
            </w:pPr>
          </w:p>
        </w:tc>
        <w:tc>
          <w:tcPr>
            <w:tcW w:w="938" w:type="dxa"/>
            <w:vAlign w:val="center"/>
          </w:tcPr>
          <w:p w14:paraId="699FB25F" w14:textId="54A99022" w:rsidR="003C06FD" w:rsidRDefault="003C06FD" w:rsidP="003C06FD">
            <w:pPr>
              <w:widowControl w:val="0"/>
              <w:jc w:val="center"/>
              <w:rPr>
                <w:rFonts w:ascii="GHEA Grapalat" w:hAnsi="GHEA Grapalat" w:cs="Arial"/>
                <w:sz w:val="16"/>
                <w:szCs w:val="16"/>
              </w:rPr>
            </w:pPr>
          </w:p>
        </w:tc>
        <w:tc>
          <w:tcPr>
            <w:tcW w:w="845" w:type="dxa"/>
            <w:vAlign w:val="center"/>
          </w:tcPr>
          <w:p w14:paraId="2E8AC632" w14:textId="080B5A52" w:rsidR="003C06FD" w:rsidRDefault="003C06FD" w:rsidP="003C06FD">
            <w:pPr>
              <w:widowControl w:val="0"/>
              <w:jc w:val="center"/>
              <w:rPr>
                <w:rFonts w:ascii="GHEA Grapalat" w:hAnsi="GHEA Grapalat" w:cs="Arial"/>
                <w:sz w:val="16"/>
                <w:szCs w:val="16"/>
              </w:rPr>
            </w:pPr>
          </w:p>
        </w:tc>
        <w:tc>
          <w:tcPr>
            <w:tcW w:w="773" w:type="dxa"/>
            <w:vAlign w:val="center"/>
          </w:tcPr>
          <w:p w14:paraId="1CE24448" w14:textId="02A9E325" w:rsidR="003C06FD" w:rsidRDefault="003C06FD" w:rsidP="003C06FD">
            <w:r w:rsidRPr="00012F23">
              <w:rPr>
                <w:rFonts w:ascii="GHEA Grapalat" w:hAnsi="GHEA Grapalat"/>
                <w:sz w:val="18"/>
                <w:szCs w:val="18"/>
              </w:rPr>
              <w:t>100%</w:t>
            </w:r>
          </w:p>
        </w:tc>
      </w:tr>
      <w:tr w:rsidR="003C06FD" w:rsidRPr="00B138F3" w14:paraId="51B69CF0" w14:textId="77777777" w:rsidTr="003C06FD">
        <w:trPr>
          <w:trHeight w:val="404"/>
          <w:jc w:val="center"/>
        </w:trPr>
        <w:tc>
          <w:tcPr>
            <w:tcW w:w="1679" w:type="dxa"/>
            <w:vAlign w:val="center"/>
          </w:tcPr>
          <w:p w14:paraId="6897BD2C" w14:textId="0A1B573C" w:rsidR="003C06FD" w:rsidRDefault="003C06FD" w:rsidP="003C06FD">
            <w:pPr>
              <w:widowControl w:val="0"/>
              <w:jc w:val="center"/>
              <w:rPr>
                <w:rFonts w:ascii="GHEA Grapalat" w:hAnsi="GHEA Grapalat"/>
                <w:sz w:val="16"/>
                <w:szCs w:val="16"/>
                <w:lang w:val="hy-AM"/>
              </w:rPr>
            </w:pPr>
            <w:r>
              <w:rPr>
                <w:rFonts w:ascii="GHEA Grapalat" w:hAnsi="GHEA Grapalat"/>
                <w:sz w:val="16"/>
                <w:szCs w:val="16"/>
                <w:lang w:val="hy-AM"/>
              </w:rPr>
              <w:t>1</w:t>
            </w:r>
            <w:r>
              <w:rPr>
                <w:rFonts w:ascii="GHEA Grapalat" w:hAnsi="GHEA Grapalat"/>
                <w:sz w:val="16"/>
                <w:szCs w:val="16"/>
                <w:lang w:val="en-US"/>
              </w:rPr>
              <w:t>6</w:t>
            </w:r>
          </w:p>
        </w:tc>
        <w:tc>
          <w:tcPr>
            <w:tcW w:w="1999" w:type="dxa"/>
            <w:vAlign w:val="center"/>
          </w:tcPr>
          <w:p w14:paraId="20412CF5" w14:textId="2AFD8A08" w:rsidR="003C06FD" w:rsidRPr="00B3789B" w:rsidRDefault="003C06FD" w:rsidP="003C06FD">
            <w:pPr>
              <w:jc w:val="center"/>
              <w:rPr>
                <w:rFonts w:ascii="GHEA Grapalat" w:hAnsi="GHEA Grapalat"/>
                <w:sz w:val="20"/>
                <w:szCs w:val="20"/>
              </w:rPr>
            </w:pPr>
            <w:r>
              <w:rPr>
                <w:rFonts w:ascii="GHEA Grapalat" w:hAnsi="GHEA Grapalat" w:cs="Calibri"/>
                <w:color w:val="000000"/>
                <w:sz w:val="20"/>
                <w:szCs w:val="20"/>
              </w:rPr>
              <w:t>15331153</w:t>
            </w:r>
          </w:p>
        </w:tc>
        <w:tc>
          <w:tcPr>
            <w:tcW w:w="1938" w:type="dxa"/>
          </w:tcPr>
          <w:p w14:paraId="7F668306" w14:textId="53DCF927" w:rsidR="003C06FD" w:rsidRPr="004030EC" w:rsidRDefault="003C06FD" w:rsidP="003C06FD">
            <w:pPr>
              <w:rPr>
                <w:rFonts w:ascii="GHEA Grapalat" w:hAnsi="GHEA Grapalat"/>
                <w:sz w:val="20"/>
                <w:szCs w:val="20"/>
              </w:rPr>
            </w:pPr>
            <w:r w:rsidRPr="00D97E24">
              <w:t>Чечевица</w:t>
            </w:r>
          </w:p>
        </w:tc>
        <w:tc>
          <w:tcPr>
            <w:tcW w:w="936" w:type="dxa"/>
            <w:vAlign w:val="center"/>
          </w:tcPr>
          <w:p w14:paraId="1ABD7D16" w14:textId="4A7BAFD9"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72746ADD" w14:textId="0615F486"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77349120" w14:textId="1352773F"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36B067BF" w14:textId="5DB57910"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529" w:type="dxa"/>
            <w:vAlign w:val="center"/>
          </w:tcPr>
          <w:p w14:paraId="2888CC40" w14:textId="15F2381A"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04" w:type="dxa"/>
            <w:vAlign w:val="center"/>
          </w:tcPr>
          <w:p w14:paraId="23108021" w14:textId="77777777" w:rsidR="003C06FD" w:rsidRDefault="003C06FD" w:rsidP="003C06FD">
            <w:pPr>
              <w:widowControl w:val="0"/>
              <w:jc w:val="center"/>
              <w:rPr>
                <w:rFonts w:ascii="GHEA Grapalat" w:hAnsi="GHEA Grapalat" w:cs="Arial"/>
                <w:sz w:val="16"/>
                <w:szCs w:val="16"/>
              </w:rPr>
            </w:pPr>
          </w:p>
        </w:tc>
        <w:tc>
          <w:tcPr>
            <w:tcW w:w="687" w:type="dxa"/>
            <w:vAlign w:val="center"/>
          </w:tcPr>
          <w:p w14:paraId="4B103366" w14:textId="77777777" w:rsidR="003C06FD" w:rsidRDefault="003C06FD" w:rsidP="003C06FD">
            <w:pPr>
              <w:widowControl w:val="0"/>
              <w:jc w:val="center"/>
              <w:rPr>
                <w:rFonts w:ascii="GHEA Grapalat" w:hAnsi="GHEA Grapalat" w:cs="Arial"/>
                <w:sz w:val="16"/>
                <w:szCs w:val="16"/>
              </w:rPr>
            </w:pPr>
          </w:p>
        </w:tc>
        <w:tc>
          <w:tcPr>
            <w:tcW w:w="805" w:type="dxa"/>
            <w:vAlign w:val="center"/>
          </w:tcPr>
          <w:p w14:paraId="4790BFD9" w14:textId="77777777" w:rsidR="003C06FD" w:rsidRDefault="003C06FD" w:rsidP="003C06FD">
            <w:pPr>
              <w:widowControl w:val="0"/>
              <w:jc w:val="center"/>
              <w:rPr>
                <w:rFonts w:ascii="GHEA Grapalat" w:hAnsi="GHEA Grapalat" w:cs="Arial"/>
                <w:sz w:val="16"/>
                <w:szCs w:val="16"/>
              </w:rPr>
            </w:pPr>
          </w:p>
        </w:tc>
        <w:tc>
          <w:tcPr>
            <w:tcW w:w="866" w:type="dxa"/>
            <w:vAlign w:val="center"/>
          </w:tcPr>
          <w:p w14:paraId="171CC1F9" w14:textId="085EF665" w:rsidR="003C06FD" w:rsidRDefault="003C06FD" w:rsidP="003C06FD">
            <w:pPr>
              <w:widowControl w:val="0"/>
              <w:jc w:val="center"/>
              <w:rPr>
                <w:rFonts w:ascii="GHEA Grapalat" w:hAnsi="GHEA Grapalat" w:cs="Arial"/>
                <w:sz w:val="16"/>
                <w:szCs w:val="16"/>
              </w:rPr>
            </w:pPr>
          </w:p>
        </w:tc>
        <w:tc>
          <w:tcPr>
            <w:tcW w:w="842" w:type="dxa"/>
            <w:vAlign w:val="center"/>
          </w:tcPr>
          <w:p w14:paraId="454A34A4" w14:textId="3E1F35F7" w:rsidR="003C06FD" w:rsidRDefault="003C06FD" w:rsidP="003C06FD">
            <w:pPr>
              <w:widowControl w:val="0"/>
              <w:jc w:val="center"/>
              <w:rPr>
                <w:rFonts w:ascii="GHEA Grapalat" w:hAnsi="GHEA Grapalat" w:cs="Arial"/>
                <w:sz w:val="16"/>
                <w:szCs w:val="16"/>
              </w:rPr>
            </w:pPr>
          </w:p>
        </w:tc>
        <w:tc>
          <w:tcPr>
            <w:tcW w:w="938" w:type="dxa"/>
            <w:vAlign w:val="center"/>
          </w:tcPr>
          <w:p w14:paraId="4AD2407C" w14:textId="4E662430" w:rsidR="003C06FD" w:rsidRDefault="003C06FD" w:rsidP="003C06FD">
            <w:pPr>
              <w:widowControl w:val="0"/>
              <w:jc w:val="center"/>
              <w:rPr>
                <w:rFonts w:ascii="GHEA Grapalat" w:hAnsi="GHEA Grapalat" w:cs="Arial"/>
                <w:sz w:val="16"/>
                <w:szCs w:val="16"/>
              </w:rPr>
            </w:pPr>
          </w:p>
        </w:tc>
        <w:tc>
          <w:tcPr>
            <w:tcW w:w="845" w:type="dxa"/>
            <w:vAlign w:val="center"/>
          </w:tcPr>
          <w:p w14:paraId="7F00A4C4" w14:textId="3F872F03" w:rsidR="003C06FD" w:rsidRDefault="003C06FD" w:rsidP="003C06FD">
            <w:pPr>
              <w:widowControl w:val="0"/>
              <w:jc w:val="center"/>
              <w:rPr>
                <w:rFonts w:ascii="GHEA Grapalat" w:hAnsi="GHEA Grapalat" w:cs="Arial"/>
                <w:sz w:val="16"/>
                <w:szCs w:val="16"/>
              </w:rPr>
            </w:pPr>
          </w:p>
        </w:tc>
        <w:tc>
          <w:tcPr>
            <w:tcW w:w="773" w:type="dxa"/>
            <w:vAlign w:val="center"/>
          </w:tcPr>
          <w:p w14:paraId="56BDFD98" w14:textId="27BF63A9" w:rsidR="003C06FD" w:rsidRDefault="003C06FD" w:rsidP="003C06FD">
            <w:r w:rsidRPr="00012F23">
              <w:rPr>
                <w:rFonts w:ascii="GHEA Grapalat" w:hAnsi="GHEA Grapalat"/>
                <w:sz w:val="18"/>
                <w:szCs w:val="18"/>
              </w:rPr>
              <w:t>100%</w:t>
            </w:r>
          </w:p>
        </w:tc>
      </w:tr>
      <w:tr w:rsidR="003C06FD" w:rsidRPr="00B138F3" w14:paraId="2DFE55FD" w14:textId="77777777" w:rsidTr="003C06FD">
        <w:trPr>
          <w:trHeight w:val="404"/>
          <w:jc w:val="center"/>
        </w:trPr>
        <w:tc>
          <w:tcPr>
            <w:tcW w:w="1679" w:type="dxa"/>
            <w:vAlign w:val="center"/>
          </w:tcPr>
          <w:p w14:paraId="65AF9287" w14:textId="7967971B" w:rsidR="003C06FD" w:rsidRDefault="003C06FD" w:rsidP="003C06FD">
            <w:pPr>
              <w:widowControl w:val="0"/>
              <w:jc w:val="center"/>
              <w:rPr>
                <w:rFonts w:ascii="GHEA Grapalat" w:hAnsi="GHEA Grapalat"/>
                <w:sz w:val="16"/>
                <w:szCs w:val="16"/>
                <w:lang w:val="hy-AM"/>
              </w:rPr>
            </w:pPr>
            <w:r>
              <w:rPr>
                <w:rFonts w:ascii="GHEA Grapalat" w:hAnsi="GHEA Grapalat"/>
                <w:sz w:val="16"/>
                <w:szCs w:val="16"/>
                <w:lang w:val="hy-AM"/>
              </w:rPr>
              <w:t>1</w:t>
            </w:r>
            <w:r>
              <w:rPr>
                <w:rFonts w:ascii="GHEA Grapalat" w:hAnsi="GHEA Grapalat"/>
                <w:sz w:val="16"/>
                <w:szCs w:val="16"/>
                <w:lang w:val="en-US"/>
              </w:rPr>
              <w:t>7</w:t>
            </w:r>
          </w:p>
        </w:tc>
        <w:tc>
          <w:tcPr>
            <w:tcW w:w="1999" w:type="dxa"/>
            <w:vAlign w:val="center"/>
          </w:tcPr>
          <w:p w14:paraId="1B95421A" w14:textId="6750517A" w:rsidR="003C06FD" w:rsidRPr="00B3789B" w:rsidRDefault="003C06FD" w:rsidP="003C06FD">
            <w:pPr>
              <w:jc w:val="center"/>
              <w:rPr>
                <w:rFonts w:ascii="GHEA Grapalat" w:hAnsi="GHEA Grapalat"/>
                <w:sz w:val="20"/>
                <w:szCs w:val="20"/>
              </w:rPr>
            </w:pPr>
            <w:r>
              <w:rPr>
                <w:rFonts w:ascii="GHEA Grapalat" w:hAnsi="GHEA Grapalat" w:cs="Calibri"/>
                <w:color w:val="000000"/>
                <w:sz w:val="20"/>
                <w:szCs w:val="20"/>
              </w:rPr>
              <w:t>15540000</w:t>
            </w:r>
          </w:p>
        </w:tc>
        <w:tc>
          <w:tcPr>
            <w:tcW w:w="1938" w:type="dxa"/>
          </w:tcPr>
          <w:p w14:paraId="481598FD" w14:textId="33933FAA" w:rsidR="003C06FD" w:rsidRPr="004030EC" w:rsidRDefault="003C06FD" w:rsidP="003C06FD">
            <w:pPr>
              <w:rPr>
                <w:rFonts w:ascii="GHEA Grapalat" w:hAnsi="GHEA Grapalat"/>
                <w:sz w:val="20"/>
                <w:szCs w:val="20"/>
              </w:rPr>
            </w:pPr>
            <w:r w:rsidRPr="00D97E24">
              <w:t>Сыр</w:t>
            </w:r>
          </w:p>
        </w:tc>
        <w:tc>
          <w:tcPr>
            <w:tcW w:w="936" w:type="dxa"/>
            <w:vAlign w:val="center"/>
          </w:tcPr>
          <w:p w14:paraId="7F9B0EED" w14:textId="745F1A91"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7A98A550" w14:textId="7F8B1426"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4D0ADAC8" w14:textId="1590F02A"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34781A13" w14:textId="745A468F"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529" w:type="dxa"/>
            <w:vAlign w:val="center"/>
          </w:tcPr>
          <w:p w14:paraId="7E8D288F" w14:textId="4651CAD8"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04" w:type="dxa"/>
            <w:vAlign w:val="center"/>
          </w:tcPr>
          <w:p w14:paraId="0859F81A" w14:textId="77777777" w:rsidR="003C06FD" w:rsidRDefault="003C06FD" w:rsidP="003C06FD">
            <w:pPr>
              <w:widowControl w:val="0"/>
              <w:jc w:val="center"/>
              <w:rPr>
                <w:rFonts w:ascii="GHEA Grapalat" w:hAnsi="GHEA Grapalat" w:cs="Arial"/>
                <w:sz w:val="16"/>
                <w:szCs w:val="16"/>
              </w:rPr>
            </w:pPr>
          </w:p>
        </w:tc>
        <w:tc>
          <w:tcPr>
            <w:tcW w:w="687" w:type="dxa"/>
            <w:vAlign w:val="center"/>
          </w:tcPr>
          <w:p w14:paraId="7E8FC48C" w14:textId="77777777" w:rsidR="003C06FD" w:rsidRDefault="003C06FD" w:rsidP="003C06FD">
            <w:pPr>
              <w:widowControl w:val="0"/>
              <w:jc w:val="center"/>
              <w:rPr>
                <w:rFonts w:ascii="GHEA Grapalat" w:hAnsi="GHEA Grapalat" w:cs="Arial"/>
                <w:sz w:val="16"/>
                <w:szCs w:val="16"/>
              </w:rPr>
            </w:pPr>
          </w:p>
        </w:tc>
        <w:tc>
          <w:tcPr>
            <w:tcW w:w="805" w:type="dxa"/>
            <w:vAlign w:val="center"/>
          </w:tcPr>
          <w:p w14:paraId="6C743D85" w14:textId="77777777" w:rsidR="003C06FD" w:rsidRDefault="003C06FD" w:rsidP="003C06FD">
            <w:pPr>
              <w:widowControl w:val="0"/>
              <w:jc w:val="center"/>
              <w:rPr>
                <w:rFonts w:ascii="GHEA Grapalat" w:hAnsi="GHEA Grapalat" w:cs="Arial"/>
                <w:sz w:val="16"/>
                <w:szCs w:val="16"/>
              </w:rPr>
            </w:pPr>
          </w:p>
        </w:tc>
        <w:tc>
          <w:tcPr>
            <w:tcW w:w="866" w:type="dxa"/>
            <w:vAlign w:val="center"/>
          </w:tcPr>
          <w:p w14:paraId="42691186" w14:textId="4ADF93B7" w:rsidR="003C06FD" w:rsidRDefault="003C06FD" w:rsidP="003C06FD">
            <w:pPr>
              <w:widowControl w:val="0"/>
              <w:jc w:val="center"/>
              <w:rPr>
                <w:rFonts w:ascii="GHEA Grapalat" w:hAnsi="GHEA Grapalat" w:cs="Arial"/>
                <w:sz w:val="16"/>
                <w:szCs w:val="16"/>
              </w:rPr>
            </w:pPr>
          </w:p>
        </w:tc>
        <w:tc>
          <w:tcPr>
            <w:tcW w:w="842" w:type="dxa"/>
            <w:vAlign w:val="center"/>
          </w:tcPr>
          <w:p w14:paraId="53D22569" w14:textId="7E32A5C0" w:rsidR="003C06FD" w:rsidRDefault="003C06FD" w:rsidP="003C06FD">
            <w:pPr>
              <w:widowControl w:val="0"/>
              <w:jc w:val="center"/>
              <w:rPr>
                <w:rFonts w:ascii="GHEA Grapalat" w:hAnsi="GHEA Grapalat" w:cs="Arial"/>
                <w:sz w:val="16"/>
                <w:szCs w:val="16"/>
              </w:rPr>
            </w:pPr>
          </w:p>
        </w:tc>
        <w:tc>
          <w:tcPr>
            <w:tcW w:w="938" w:type="dxa"/>
            <w:vAlign w:val="center"/>
          </w:tcPr>
          <w:p w14:paraId="3FF1FDEB" w14:textId="780DA185" w:rsidR="003C06FD" w:rsidRDefault="003C06FD" w:rsidP="003C06FD">
            <w:pPr>
              <w:widowControl w:val="0"/>
              <w:jc w:val="center"/>
              <w:rPr>
                <w:rFonts w:ascii="GHEA Grapalat" w:hAnsi="GHEA Grapalat" w:cs="Arial"/>
                <w:sz w:val="16"/>
                <w:szCs w:val="16"/>
              </w:rPr>
            </w:pPr>
          </w:p>
        </w:tc>
        <w:tc>
          <w:tcPr>
            <w:tcW w:w="845" w:type="dxa"/>
            <w:vAlign w:val="center"/>
          </w:tcPr>
          <w:p w14:paraId="41A6F2DE" w14:textId="3DFA6560" w:rsidR="003C06FD" w:rsidRDefault="003C06FD" w:rsidP="003C06FD">
            <w:pPr>
              <w:widowControl w:val="0"/>
              <w:jc w:val="center"/>
              <w:rPr>
                <w:rFonts w:ascii="GHEA Grapalat" w:hAnsi="GHEA Grapalat" w:cs="Arial"/>
                <w:sz w:val="16"/>
                <w:szCs w:val="16"/>
              </w:rPr>
            </w:pPr>
          </w:p>
        </w:tc>
        <w:tc>
          <w:tcPr>
            <w:tcW w:w="773" w:type="dxa"/>
            <w:vAlign w:val="center"/>
          </w:tcPr>
          <w:p w14:paraId="3CC007F7" w14:textId="5F841E22" w:rsidR="003C06FD" w:rsidRDefault="003C06FD" w:rsidP="003C06FD">
            <w:r w:rsidRPr="00012F23">
              <w:rPr>
                <w:rFonts w:ascii="GHEA Grapalat" w:hAnsi="GHEA Grapalat"/>
                <w:sz w:val="18"/>
                <w:szCs w:val="18"/>
              </w:rPr>
              <w:t>100%</w:t>
            </w:r>
          </w:p>
        </w:tc>
      </w:tr>
      <w:tr w:rsidR="003C06FD" w:rsidRPr="00B138F3" w14:paraId="4C510343" w14:textId="77777777" w:rsidTr="003C06FD">
        <w:trPr>
          <w:trHeight w:val="404"/>
          <w:jc w:val="center"/>
        </w:trPr>
        <w:tc>
          <w:tcPr>
            <w:tcW w:w="1679" w:type="dxa"/>
            <w:vAlign w:val="center"/>
          </w:tcPr>
          <w:p w14:paraId="11359AC9" w14:textId="5D9B3C17" w:rsidR="003C06FD" w:rsidRDefault="003C06FD" w:rsidP="003C06FD">
            <w:pPr>
              <w:widowControl w:val="0"/>
              <w:jc w:val="center"/>
              <w:rPr>
                <w:rFonts w:ascii="GHEA Grapalat" w:hAnsi="GHEA Grapalat"/>
                <w:sz w:val="16"/>
                <w:szCs w:val="16"/>
                <w:lang w:val="hy-AM"/>
              </w:rPr>
            </w:pPr>
            <w:r>
              <w:rPr>
                <w:rFonts w:ascii="GHEA Grapalat" w:hAnsi="GHEA Grapalat"/>
                <w:sz w:val="16"/>
                <w:szCs w:val="16"/>
                <w:lang w:val="hy-AM"/>
              </w:rPr>
              <w:t>1</w:t>
            </w:r>
            <w:r>
              <w:rPr>
                <w:rFonts w:ascii="GHEA Grapalat" w:hAnsi="GHEA Grapalat"/>
                <w:sz w:val="16"/>
                <w:szCs w:val="16"/>
                <w:lang w:val="en-US"/>
              </w:rPr>
              <w:t>8</w:t>
            </w:r>
          </w:p>
        </w:tc>
        <w:tc>
          <w:tcPr>
            <w:tcW w:w="1999" w:type="dxa"/>
            <w:vAlign w:val="center"/>
          </w:tcPr>
          <w:p w14:paraId="507FDC9F" w14:textId="6E929AD2" w:rsidR="003C06FD" w:rsidRPr="00070184" w:rsidRDefault="003C06FD" w:rsidP="003C06FD">
            <w:pPr>
              <w:jc w:val="center"/>
              <w:rPr>
                <w:rFonts w:ascii="GHEA Grapalat" w:hAnsi="GHEA Grapalat"/>
                <w:sz w:val="20"/>
                <w:szCs w:val="20"/>
              </w:rPr>
            </w:pPr>
            <w:r>
              <w:rPr>
                <w:rFonts w:ascii="GHEA Grapalat" w:hAnsi="GHEA Grapalat" w:cs="Calibri"/>
                <w:color w:val="000000"/>
                <w:sz w:val="20"/>
                <w:szCs w:val="20"/>
              </w:rPr>
              <w:t>15551600</w:t>
            </w:r>
          </w:p>
        </w:tc>
        <w:tc>
          <w:tcPr>
            <w:tcW w:w="1938" w:type="dxa"/>
          </w:tcPr>
          <w:p w14:paraId="543FA42A" w14:textId="436336CF" w:rsidR="003C06FD" w:rsidRPr="004030EC" w:rsidRDefault="003C06FD" w:rsidP="003C06FD">
            <w:pPr>
              <w:rPr>
                <w:rFonts w:ascii="GHEA Grapalat" w:hAnsi="GHEA Grapalat"/>
                <w:sz w:val="20"/>
                <w:szCs w:val="20"/>
              </w:rPr>
            </w:pPr>
            <w:proofErr w:type="spellStart"/>
            <w:r>
              <w:t>Мацоны</w:t>
            </w:r>
            <w:proofErr w:type="spellEnd"/>
          </w:p>
        </w:tc>
        <w:tc>
          <w:tcPr>
            <w:tcW w:w="936" w:type="dxa"/>
            <w:vAlign w:val="center"/>
          </w:tcPr>
          <w:p w14:paraId="2889C862" w14:textId="6A84F676"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48D92B5F" w14:textId="09EFED3B"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4E61B833" w14:textId="546C942C"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15E44A75" w14:textId="647D4E79"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529" w:type="dxa"/>
            <w:vAlign w:val="center"/>
          </w:tcPr>
          <w:p w14:paraId="72091A61" w14:textId="363866C7"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04" w:type="dxa"/>
            <w:vAlign w:val="center"/>
          </w:tcPr>
          <w:p w14:paraId="6245FE10" w14:textId="77777777" w:rsidR="003C06FD" w:rsidRDefault="003C06FD" w:rsidP="003C06FD">
            <w:pPr>
              <w:widowControl w:val="0"/>
              <w:jc w:val="center"/>
              <w:rPr>
                <w:rFonts w:ascii="GHEA Grapalat" w:hAnsi="GHEA Grapalat" w:cs="Arial"/>
                <w:sz w:val="16"/>
                <w:szCs w:val="16"/>
              </w:rPr>
            </w:pPr>
          </w:p>
        </w:tc>
        <w:tc>
          <w:tcPr>
            <w:tcW w:w="687" w:type="dxa"/>
            <w:vAlign w:val="center"/>
          </w:tcPr>
          <w:p w14:paraId="32308B59" w14:textId="77777777" w:rsidR="003C06FD" w:rsidRDefault="003C06FD" w:rsidP="003C06FD">
            <w:pPr>
              <w:widowControl w:val="0"/>
              <w:jc w:val="center"/>
              <w:rPr>
                <w:rFonts w:ascii="GHEA Grapalat" w:hAnsi="GHEA Grapalat" w:cs="Arial"/>
                <w:sz w:val="16"/>
                <w:szCs w:val="16"/>
              </w:rPr>
            </w:pPr>
          </w:p>
        </w:tc>
        <w:tc>
          <w:tcPr>
            <w:tcW w:w="805" w:type="dxa"/>
            <w:vAlign w:val="center"/>
          </w:tcPr>
          <w:p w14:paraId="0B5E9F84" w14:textId="77777777" w:rsidR="003C06FD" w:rsidRDefault="003C06FD" w:rsidP="003C06FD">
            <w:pPr>
              <w:widowControl w:val="0"/>
              <w:jc w:val="center"/>
              <w:rPr>
                <w:rFonts w:ascii="GHEA Grapalat" w:hAnsi="GHEA Grapalat" w:cs="Arial"/>
                <w:sz w:val="16"/>
                <w:szCs w:val="16"/>
              </w:rPr>
            </w:pPr>
          </w:p>
        </w:tc>
        <w:tc>
          <w:tcPr>
            <w:tcW w:w="866" w:type="dxa"/>
            <w:vAlign w:val="center"/>
          </w:tcPr>
          <w:p w14:paraId="481A37AF" w14:textId="2CCBAC92" w:rsidR="003C06FD" w:rsidRDefault="003C06FD" w:rsidP="003C06FD">
            <w:pPr>
              <w:widowControl w:val="0"/>
              <w:jc w:val="center"/>
              <w:rPr>
                <w:rFonts w:ascii="GHEA Grapalat" w:hAnsi="GHEA Grapalat" w:cs="Arial"/>
                <w:sz w:val="16"/>
                <w:szCs w:val="16"/>
              </w:rPr>
            </w:pPr>
          </w:p>
        </w:tc>
        <w:tc>
          <w:tcPr>
            <w:tcW w:w="842" w:type="dxa"/>
            <w:vAlign w:val="center"/>
          </w:tcPr>
          <w:p w14:paraId="30D71F46" w14:textId="1CA8336F" w:rsidR="003C06FD" w:rsidRDefault="003C06FD" w:rsidP="003C06FD">
            <w:pPr>
              <w:widowControl w:val="0"/>
              <w:jc w:val="center"/>
              <w:rPr>
                <w:rFonts w:ascii="GHEA Grapalat" w:hAnsi="GHEA Grapalat" w:cs="Arial"/>
                <w:sz w:val="16"/>
                <w:szCs w:val="16"/>
              </w:rPr>
            </w:pPr>
          </w:p>
        </w:tc>
        <w:tc>
          <w:tcPr>
            <w:tcW w:w="938" w:type="dxa"/>
            <w:vAlign w:val="center"/>
          </w:tcPr>
          <w:p w14:paraId="47D78D15" w14:textId="7BC9ED5B" w:rsidR="003C06FD" w:rsidRDefault="003C06FD" w:rsidP="003C06FD">
            <w:pPr>
              <w:widowControl w:val="0"/>
              <w:jc w:val="center"/>
              <w:rPr>
                <w:rFonts w:ascii="GHEA Grapalat" w:hAnsi="GHEA Grapalat" w:cs="Arial"/>
                <w:sz w:val="16"/>
                <w:szCs w:val="16"/>
              </w:rPr>
            </w:pPr>
          </w:p>
        </w:tc>
        <w:tc>
          <w:tcPr>
            <w:tcW w:w="845" w:type="dxa"/>
            <w:vAlign w:val="center"/>
          </w:tcPr>
          <w:p w14:paraId="334C3180" w14:textId="0CA3B991" w:rsidR="003C06FD" w:rsidRDefault="003C06FD" w:rsidP="003C06FD">
            <w:pPr>
              <w:widowControl w:val="0"/>
              <w:jc w:val="center"/>
              <w:rPr>
                <w:rFonts w:ascii="GHEA Grapalat" w:hAnsi="GHEA Grapalat" w:cs="Arial"/>
                <w:sz w:val="16"/>
                <w:szCs w:val="16"/>
              </w:rPr>
            </w:pPr>
          </w:p>
        </w:tc>
        <w:tc>
          <w:tcPr>
            <w:tcW w:w="773" w:type="dxa"/>
            <w:vAlign w:val="center"/>
          </w:tcPr>
          <w:p w14:paraId="0D13D14C" w14:textId="6779D049" w:rsidR="003C06FD" w:rsidRDefault="003C06FD" w:rsidP="003C06FD">
            <w:r w:rsidRPr="00012F23">
              <w:rPr>
                <w:rFonts w:ascii="GHEA Grapalat" w:hAnsi="GHEA Grapalat"/>
                <w:sz w:val="18"/>
                <w:szCs w:val="18"/>
              </w:rPr>
              <w:t>100%</w:t>
            </w:r>
          </w:p>
        </w:tc>
      </w:tr>
      <w:tr w:rsidR="003C06FD" w:rsidRPr="00B138F3" w14:paraId="5301A677" w14:textId="77777777" w:rsidTr="003C06FD">
        <w:trPr>
          <w:trHeight w:val="404"/>
          <w:jc w:val="center"/>
        </w:trPr>
        <w:tc>
          <w:tcPr>
            <w:tcW w:w="1679" w:type="dxa"/>
            <w:vAlign w:val="center"/>
          </w:tcPr>
          <w:p w14:paraId="5AF6F316" w14:textId="6CB0F343" w:rsidR="003C06FD" w:rsidRDefault="003C06FD" w:rsidP="003C06FD">
            <w:pPr>
              <w:widowControl w:val="0"/>
              <w:jc w:val="center"/>
              <w:rPr>
                <w:rFonts w:ascii="GHEA Grapalat" w:hAnsi="GHEA Grapalat"/>
                <w:sz w:val="16"/>
                <w:szCs w:val="16"/>
                <w:lang w:val="hy-AM"/>
              </w:rPr>
            </w:pPr>
            <w:r>
              <w:rPr>
                <w:rFonts w:ascii="GHEA Grapalat" w:hAnsi="GHEA Grapalat"/>
                <w:sz w:val="16"/>
                <w:szCs w:val="16"/>
                <w:lang w:val="en-US"/>
              </w:rPr>
              <w:t>19</w:t>
            </w:r>
          </w:p>
        </w:tc>
        <w:tc>
          <w:tcPr>
            <w:tcW w:w="1999" w:type="dxa"/>
            <w:vAlign w:val="center"/>
          </w:tcPr>
          <w:p w14:paraId="4ED87359" w14:textId="0568C698" w:rsidR="003C06FD" w:rsidRPr="00070184" w:rsidRDefault="003C06FD" w:rsidP="003C06FD">
            <w:pPr>
              <w:jc w:val="center"/>
              <w:rPr>
                <w:rFonts w:ascii="GHEA Grapalat" w:hAnsi="GHEA Grapalat" w:cs="Calibri"/>
                <w:color w:val="000000"/>
                <w:sz w:val="20"/>
                <w:szCs w:val="20"/>
              </w:rPr>
            </w:pPr>
            <w:r>
              <w:rPr>
                <w:rFonts w:ascii="GHEA Grapalat" w:hAnsi="GHEA Grapalat" w:cs="Calibri"/>
                <w:color w:val="000000"/>
                <w:sz w:val="20"/>
                <w:szCs w:val="20"/>
              </w:rPr>
              <w:t>15871256</w:t>
            </w:r>
          </w:p>
        </w:tc>
        <w:tc>
          <w:tcPr>
            <w:tcW w:w="1938" w:type="dxa"/>
          </w:tcPr>
          <w:p w14:paraId="60CE0DCC" w14:textId="09089E53" w:rsidR="003C06FD" w:rsidRPr="004030EC" w:rsidRDefault="003C06FD" w:rsidP="003C06FD">
            <w:pPr>
              <w:rPr>
                <w:rFonts w:ascii="GHEA Grapalat" w:hAnsi="GHEA Grapalat"/>
                <w:sz w:val="20"/>
                <w:szCs w:val="20"/>
              </w:rPr>
            </w:pPr>
            <w:r w:rsidRPr="00D97E24">
              <w:t>Тёртый красный болгарский перец</w:t>
            </w:r>
          </w:p>
        </w:tc>
        <w:tc>
          <w:tcPr>
            <w:tcW w:w="936" w:type="dxa"/>
            <w:vAlign w:val="center"/>
          </w:tcPr>
          <w:p w14:paraId="5BF43D99" w14:textId="47386380"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964" w:type="dxa"/>
            <w:vAlign w:val="center"/>
          </w:tcPr>
          <w:p w14:paraId="43EC0567" w14:textId="594E0AF4" w:rsidR="003C06FD" w:rsidRDefault="003C06FD" w:rsidP="003C06FD">
            <w:pPr>
              <w:widowControl w:val="0"/>
              <w:jc w:val="center"/>
              <w:rPr>
                <w:rFonts w:ascii="GHEA Grapalat" w:hAnsi="GHEA Grapalat"/>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77" w:type="dxa"/>
            <w:vAlign w:val="center"/>
          </w:tcPr>
          <w:p w14:paraId="50980CB2" w14:textId="22070A3C"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823" w:type="dxa"/>
            <w:vAlign w:val="center"/>
          </w:tcPr>
          <w:p w14:paraId="742BDF0E" w14:textId="0320603D"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529" w:type="dxa"/>
            <w:vAlign w:val="center"/>
          </w:tcPr>
          <w:p w14:paraId="5219067C" w14:textId="0C18BFBB" w:rsidR="003C06FD" w:rsidRDefault="003C06FD" w:rsidP="003C06FD">
            <w:pPr>
              <w:widowControl w:val="0"/>
              <w:jc w:val="center"/>
              <w:rPr>
                <w:rFonts w:ascii="GHEA Grapalat" w:hAnsi="GHEA Grapalat" w:cs="Arial"/>
                <w:sz w:val="16"/>
                <w:szCs w:val="16"/>
              </w:rPr>
            </w:pPr>
            <w:r w:rsidRPr="001E79A9">
              <w:rPr>
                <w:rFonts w:ascii="GHEA Grapalat" w:hAnsi="GHEA Grapalat"/>
                <w:lang w:val="pt-BR"/>
              </w:rPr>
              <w:t>...</w:t>
            </w:r>
            <w:r w:rsidRPr="001E79A9">
              <w:rPr>
                <w:rFonts w:ascii="GHEA Grapalat" w:hAnsi="GHEA Grapalat"/>
                <w:sz w:val="18"/>
                <w:szCs w:val="18"/>
              </w:rPr>
              <w:t xml:space="preserve"> %</w:t>
            </w:r>
          </w:p>
        </w:tc>
        <w:tc>
          <w:tcPr>
            <w:tcW w:w="604" w:type="dxa"/>
            <w:vAlign w:val="center"/>
          </w:tcPr>
          <w:p w14:paraId="251A9A31" w14:textId="77777777" w:rsidR="003C06FD" w:rsidRDefault="003C06FD" w:rsidP="003C06FD">
            <w:pPr>
              <w:widowControl w:val="0"/>
              <w:jc w:val="center"/>
              <w:rPr>
                <w:rFonts w:ascii="GHEA Grapalat" w:hAnsi="GHEA Grapalat" w:cs="Arial"/>
                <w:sz w:val="16"/>
                <w:szCs w:val="16"/>
              </w:rPr>
            </w:pPr>
          </w:p>
        </w:tc>
        <w:tc>
          <w:tcPr>
            <w:tcW w:w="687" w:type="dxa"/>
            <w:vAlign w:val="center"/>
          </w:tcPr>
          <w:p w14:paraId="089A06CC" w14:textId="77777777" w:rsidR="003C06FD" w:rsidRDefault="003C06FD" w:rsidP="003C06FD">
            <w:pPr>
              <w:widowControl w:val="0"/>
              <w:jc w:val="center"/>
              <w:rPr>
                <w:rFonts w:ascii="GHEA Grapalat" w:hAnsi="GHEA Grapalat" w:cs="Arial"/>
                <w:sz w:val="16"/>
                <w:szCs w:val="16"/>
              </w:rPr>
            </w:pPr>
          </w:p>
        </w:tc>
        <w:tc>
          <w:tcPr>
            <w:tcW w:w="805" w:type="dxa"/>
            <w:vAlign w:val="center"/>
          </w:tcPr>
          <w:p w14:paraId="18036E0B" w14:textId="77777777" w:rsidR="003C06FD" w:rsidRDefault="003C06FD" w:rsidP="003C06FD">
            <w:pPr>
              <w:widowControl w:val="0"/>
              <w:jc w:val="center"/>
              <w:rPr>
                <w:rFonts w:ascii="GHEA Grapalat" w:hAnsi="GHEA Grapalat" w:cs="Arial"/>
                <w:sz w:val="16"/>
                <w:szCs w:val="16"/>
              </w:rPr>
            </w:pPr>
          </w:p>
        </w:tc>
        <w:tc>
          <w:tcPr>
            <w:tcW w:w="866" w:type="dxa"/>
            <w:vAlign w:val="center"/>
          </w:tcPr>
          <w:p w14:paraId="56A15CBC" w14:textId="2C802BEC" w:rsidR="003C06FD" w:rsidRDefault="003C06FD" w:rsidP="003C06FD">
            <w:pPr>
              <w:widowControl w:val="0"/>
              <w:jc w:val="center"/>
              <w:rPr>
                <w:rFonts w:ascii="GHEA Grapalat" w:hAnsi="GHEA Grapalat" w:cs="Arial"/>
                <w:sz w:val="16"/>
                <w:szCs w:val="16"/>
              </w:rPr>
            </w:pPr>
          </w:p>
        </w:tc>
        <w:tc>
          <w:tcPr>
            <w:tcW w:w="842" w:type="dxa"/>
            <w:vAlign w:val="center"/>
          </w:tcPr>
          <w:p w14:paraId="076F6FBE" w14:textId="4C21D60A" w:rsidR="003C06FD" w:rsidRDefault="003C06FD" w:rsidP="003C06FD">
            <w:pPr>
              <w:widowControl w:val="0"/>
              <w:jc w:val="center"/>
              <w:rPr>
                <w:rFonts w:ascii="GHEA Grapalat" w:hAnsi="GHEA Grapalat" w:cs="Arial"/>
                <w:sz w:val="16"/>
                <w:szCs w:val="16"/>
              </w:rPr>
            </w:pPr>
          </w:p>
        </w:tc>
        <w:tc>
          <w:tcPr>
            <w:tcW w:w="938" w:type="dxa"/>
            <w:vAlign w:val="center"/>
          </w:tcPr>
          <w:p w14:paraId="591E7E86" w14:textId="491D1C01" w:rsidR="003C06FD" w:rsidRDefault="003C06FD" w:rsidP="003C06FD">
            <w:pPr>
              <w:widowControl w:val="0"/>
              <w:jc w:val="center"/>
              <w:rPr>
                <w:rFonts w:ascii="GHEA Grapalat" w:hAnsi="GHEA Grapalat" w:cs="Arial"/>
                <w:sz w:val="16"/>
                <w:szCs w:val="16"/>
              </w:rPr>
            </w:pPr>
          </w:p>
        </w:tc>
        <w:tc>
          <w:tcPr>
            <w:tcW w:w="845" w:type="dxa"/>
            <w:vAlign w:val="center"/>
          </w:tcPr>
          <w:p w14:paraId="01E8C4DB" w14:textId="7CC836C4" w:rsidR="003C06FD" w:rsidRDefault="003C06FD" w:rsidP="003C06FD">
            <w:pPr>
              <w:widowControl w:val="0"/>
              <w:jc w:val="center"/>
              <w:rPr>
                <w:rFonts w:ascii="GHEA Grapalat" w:hAnsi="GHEA Grapalat" w:cs="Arial"/>
                <w:sz w:val="16"/>
                <w:szCs w:val="16"/>
              </w:rPr>
            </w:pPr>
          </w:p>
        </w:tc>
        <w:tc>
          <w:tcPr>
            <w:tcW w:w="773" w:type="dxa"/>
            <w:vAlign w:val="center"/>
          </w:tcPr>
          <w:p w14:paraId="59D4C7CB" w14:textId="5335F85C" w:rsidR="003C06FD" w:rsidRDefault="003C06FD" w:rsidP="003C06FD">
            <w:r w:rsidRPr="00012F23">
              <w:rPr>
                <w:rFonts w:ascii="GHEA Grapalat" w:hAnsi="GHEA Grapalat"/>
                <w:sz w:val="18"/>
                <w:szCs w:val="18"/>
              </w:rPr>
              <w:t>100%</w:t>
            </w:r>
          </w:p>
        </w:tc>
      </w:tr>
    </w:tbl>
    <w:p w14:paraId="37C19AB2" w14:textId="77777777" w:rsidR="00EA3C2C" w:rsidRPr="00B138F3" w:rsidRDefault="00EA3C2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120B2462" w14:textId="77777777" w:rsidTr="00E22E51">
        <w:trPr>
          <w:jc w:val="center"/>
        </w:trPr>
        <w:tc>
          <w:tcPr>
            <w:tcW w:w="4536" w:type="dxa"/>
          </w:tcPr>
          <w:p w14:paraId="436B86FF"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0F26C18D"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CDBFAB0"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7E2D222D"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24851C4C" w14:textId="77777777" w:rsidR="00071D1C" w:rsidRPr="00B138F3" w:rsidRDefault="00071D1C" w:rsidP="00B46D58">
            <w:pPr>
              <w:widowControl w:val="0"/>
              <w:spacing w:after="160"/>
              <w:jc w:val="center"/>
              <w:rPr>
                <w:rFonts w:ascii="GHEA Grapalat" w:hAnsi="GHEA Grapalat"/>
              </w:rPr>
            </w:pPr>
          </w:p>
        </w:tc>
        <w:tc>
          <w:tcPr>
            <w:tcW w:w="4343" w:type="dxa"/>
          </w:tcPr>
          <w:p w14:paraId="219B6481"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616B7AFC"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7359F261"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5CB47576"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507F8863"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47A00E10"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3</w:t>
      </w:r>
    </w:p>
    <w:p w14:paraId="62485C52"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0D0A8DD5"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688343CD" w14:textId="77777777" w:rsidTr="007A2020">
        <w:trPr>
          <w:tblCellSpacing w:w="7" w:type="dxa"/>
          <w:jc w:val="center"/>
        </w:trPr>
        <w:tc>
          <w:tcPr>
            <w:tcW w:w="0" w:type="auto"/>
            <w:vAlign w:val="center"/>
          </w:tcPr>
          <w:p w14:paraId="68EFE843"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56AE41E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76234CE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4349274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6874E360"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6743BB2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2C6ED85A"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336EB5B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393EBA4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367BF1A2"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4BF1992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0E8D946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0ECD1081" w14:textId="77777777" w:rsidR="0038400D" w:rsidRPr="00B138F3" w:rsidRDefault="0038400D" w:rsidP="00B46D58">
      <w:pPr>
        <w:widowControl w:val="0"/>
        <w:spacing w:after="160"/>
        <w:ind w:firstLine="375"/>
        <w:rPr>
          <w:rFonts w:ascii="GHEA Grapalat" w:hAnsi="GHEA Grapalat"/>
          <w:iCs/>
        </w:rPr>
      </w:pPr>
    </w:p>
    <w:p w14:paraId="6BFED018"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29822181"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004C2437" w14:textId="77777777"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14:paraId="0415F700" w14:textId="77777777"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59B16423"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055B7037"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1FECA4FB"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5481F119"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180B239A"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6F4BA312" w14:textId="77777777" w:rsidTr="00AB4EAB">
        <w:trPr>
          <w:jc w:val="center"/>
        </w:trPr>
        <w:tc>
          <w:tcPr>
            <w:tcW w:w="442" w:type="dxa"/>
            <w:vMerge w:val="restart"/>
            <w:shd w:val="clear" w:color="auto" w:fill="auto"/>
            <w:vAlign w:val="center"/>
          </w:tcPr>
          <w:p w14:paraId="7E61846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7E21BC8F"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38AAB24C" w14:textId="77777777" w:rsidTr="00AB4EAB">
        <w:trPr>
          <w:jc w:val="center"/>
        </w:trPr>
        <w:tc>
          <w:tcPr>
            <w:tcW w:w="442" w:type="dxa"/>
            <w:vMerge/>
            <w:shd w:val="clear" w:color="auto" w:fill="auto"/>
          </w:tcPr>
          <w:p w14:paraId="43BBE3B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1A1CFA1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64B421A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6D7C95F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5F92977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15CAD0C2"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20B7725A"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4A8C8524" w14:textId="77777777" w:rsidTr="00AB4EAB">
        <w:trPr>
          <w:trHeight w:val="1105"/>
          <w:jc w:val="center"/>
        </w:trPr>
        <w:tc>
          <w:tcPr>
            <w:tcW w:w="442" w:type="dxa"/>
            <w:vMerge/>
            <w:tcBorders>
              <w:bottom w:val="single" w:sz="4" w:space="0" w:color="auto"/>
            </w:tcBorders>
            <w:shd w:val="clear" w:color="auto" w:fill="auto"/>
          </w:tcPr>
          <w:p w14:paraId="0786F20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5EFF463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02357FC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5972C56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230D279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4AB59F4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34AC608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400E16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40D51B7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14:paraId="390FA227" w14:textId="77777777" w:rsidTr="00AB4EAB">
        <w:trPr>
          <w:jc w:val="center"/>
        </w:trPr>
        <w:tc>
          <w:tcPr>
            <w:tcW w:w="442" w:type="dxa"/>
            <w:shd w:val="clear" w:color="auto" w:fill="auto"/>
            <w:vAlign w:val="center"/>
          </w:tcPr>
          <w:p w14:paraId="0BDCA42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2A92192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41DAB9D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7F1939E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05D0803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2AD2566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62488FC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14C04BD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30293CD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14:paraId="4F2ED098" w14:textId="77777777" w:rsidTr="00AB4EAB">
        <w:trPr>
          <w:jc w:val="center"/>
        </w:trPr>
        <w:tc>
          <w:tcPr>
            <w:tcW w:w="442" w:type="dxa"/>
            <w:shd w:val="clear" w:color="auto" w:fill="auto"/>
          </w:tcPr>
          <w:p w14:paraId="27CC85C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6C35652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57759F8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567586F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75C7567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7B4C2D6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3476A81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471BC5A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0F79D00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14:paraId="52054390" w14:textId="77777777" w:rsidR="0038400D" w:rsidRPr="00B138F3" w:rsidRDefault="0038400D" w:rsidP="00B46D58">
      <w:pPr>
        <w:widowControl w:val="0"/>
        <w:spacing w:after="160"/>
        <w:ind w:firstLine="375"/>
        <w:jc w:val="both"/>
        <w:rPr>
          <w:rFonts w:ascii="GHEA Grapalat" w:hAnsi="GHEA Grapalat" w:cs="Arial"/>
          <w:iCs/>
          <w:lang w:val="en-US"/>
        </w:rPr>
      </w:pPr>
    </w:p>
    <w:p w14:paraId="2EFDDE2E"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14:paraId="5C414FA5"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1E0DF1C9" w14:textId="77777777" w:rsidTr="007A2020">
        <w:trPr>
          <w:trHeight w:val="266"/>
          <w:tblCellSpacing w:w="7" w:type="dxa"/>
          <w:jc w:val="center"/>
        </w:trPr>
        <w:tc>
          <w:tcPr>
            <w:tcW w:w="0" w:type="auto"/>
            <w:vAlign w:val="center"/>
          </w:tcPr>
          <w:p w14:paraId="50994AF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23DE311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1AC88782" w14:textId="77777777" w:rsidTr="007A2020">
        <w:trPr>
          <w:trHeight w:val="473"/>
          <w:tblCellSpacing w:w="7" w:type="dxa"/>
          <w:jc w:val="center"/>
        </w:trPr>
        <w:tc>
          <w:tcPr>
            <w:tcW w:w="0" w:type="auto"/>
            <w:vAlign w:val="center"/>
          </w:tcPr>
          <w:p w14:paraId="180168DD"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0920ACA6"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458BFEEC"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26BF7A6E"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3A85351D" w14:textId="77777777" w:rsidTr="007A2020">
        <w:trPr>
          <w:trHeight w:val="503"/>
          <w:tblCellSpacing w:w="7" w:type="dxa"/>
          <w:jc w:val="center"/>
        </w:trPr>
        <w:tc>
          <w:tcPr>
            <w:tcW w:w="0" w:type="auto"/>
            <w:vAlign w:val="center"/>
          </w:tcPr>
          <w:p w14:paraId="1A034CE3"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0BA95EF5"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7BACA335"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28FE3007"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38AF617D" w14:textId="77777777" w:rsidTr="007A2020">
        <w:trPr>
          <w:trHeight w:val="281"/>
          <w:tblCellSpacing w:w="7" w:type="dxa"/>
          <w:jc w:val="center"/>
        </w:trPr>
        <w:tc>
          <w:tcPr>
            <w:tcW w:w="0" w:type="auto"/>
            <w:vAlign w:val="center"/>
          </w:tcPr>
          <w:p w14:paraId="235378B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544A125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3B3BBADF" w14:textId="77777777" w:rsidR="00196F14" w:rsidRPr="00B138F3" w:rsidRDefault="00196F14" w:rsidP="00B46D58">
      <w:pPr>
        <w:widowControl w:val="0"/>
        <w:spacing w:after="160"/>
        <w:jc w:val="right"/>
        <w:rPr>
          <w:rFonts w:ascii="GHEA Grapalat" w:hAnsi="GHEA Grapalat" w:cs="Sylfaen"/>
          <w:b/>
        </w:rPr>
      </w:pPr>
    </w:p>
    <w:p w14:paraId="7D7CDB45"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39F4D33D"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t>Приложение № 3.1</w:t>
      </w:r>
    </w:p>
    <w:p w14:paraId="005897AB"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61BF19B1"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7B497955"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4CC0BEE5"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19682B57"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4C535B68"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34E68477"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0A74A15A"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375E9E30"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43E75C85"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1DD5464A"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19F654E9"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7732517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A2421D3"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769DADF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06B92A6"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9E5DD79"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26E2567"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23CCC7D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27DCDC"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50AEC7"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04DCD60"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35FCF87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21B9FDC"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8D06E18"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F1C913E" w14:textId="77777777" w:rsidR="00071D1C" w:rsidRPr="00B138F3" w:rsidRDefault="00071D1C" w:rsidP="00B46D58">
            <w:pPr>
              <w:widowControl w:val="0"/>
              <w:spacing w:after="120"/>
              <w:jc w:val="center"/>
              <w:rPr>
                <w:rFonts w:ascii="GHEA Grapalat" w:hAnsi="GHEA Grapalat" w:cs="Sylfaen"/>
                <w:sz w:val="20"/>
                <w:szCs w:val="20"/>
              </w:rPr>
            </w:pPr>
          </w:p>
        </w:tc>
      </w:tr>
    </w:tbl>
    <w:p w14:paraId="44D52B06"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40E062B1"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7B36EE26" w14:textId="77777777" w:rsidR="00B138F3" w:rsidRDefault="00B138F3" w:rsidP="00B138F3">
      <w:pPr>
        <w:rPr>
          <w:rFonts w:ascii="GHEA Grapalat" w:hAnsi="GHEA Grapalat"/>
        </w:rPr>
      </w:pPr>
      <w:r>
        <w:rPr>
          <w:rFonts w:ascii="GHEA Grapalat" w:hAnsi="GHEA Grapalat"/>
        </w:rPr>
        <w:t xml:space="preserve">                                                       </w:t>
      </w:r>
    </w:p>
    <w:p w14:paraId="055B1D72"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138558C9"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3E1AC7C8" w14:textId="77777777" w:rsidTr="007072C5">
        <w:tc>
          <w:tcPr>
            <w:tcW w:w="4450" w:type="dxa"/>
          </w:tcPr>
          <w:p w14:paraId="7DABDD99"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45613AD5"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246F2BA9"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57EAAA5D"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67F0F6D7" w14:textId="77777777" w:rsidTr="00E22E51">
        <w:trPr>
          <w:tblCellSpacing w:w="7" w:type="dxa"/>
          <w:jc w:val="center"/>
        </w:trPr>
        <w:tc>
          <w:tcPr>
            <w:tcW w:w="0" w:type="auto"/>
            <w:vAlign w:val="center"/>
          </w:tcPr>
          <w:p w14:paraId="6096A5EC"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0E683D68"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50087D1F"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70B4ECE5"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4A068B68" w14:textId="77777777" w:rsidTr="00E22E51">
        <w:trPr>
          <w:tblCellSpacing w:w="7" w:type="dxa"/>
          <w:jc w:val="center"/>
        </w:trPr>
        <w:tc>
          <w:tcPr>
            <w:tcW w:w="0" w:type="auto"/>
            <w:vAlign w:val="center"/>
          </w:tcPr>
          <w:p w14:paraId="223A7471"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3791E0D4"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726AED5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0B1F477F"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781EFE6D" w14:textId="2A6BD135" w:rsidR="000078A8" w:rsidRDefault="000078A8" w:rsidP="00B46D58">
      <w:pPr>
        <w:widowControl w:val="0"/>
        <w:spacing w:after="160"/>
        <w:ind w:left="-142" w:firstLine="142"/>
        <w:jc w:val="center"/>
        <w:rPr>
          <w:rFonts w:ascii="GHEA Grapalat" w:hAnsi="GHEA Grapalat" w:cs="Sylfaen"/>
          <w:b/>
        </w:rPr>
      </w:pPr>
    </w:p>
    <w:p w14:paraId="2CA3BADA" w14:textId="77777777" w:rsidR="000078A8" w:rsidRDefault="000078A8" w:rsidP="000078A8">
      <w:pPr>
        <w:widowControl w:val="0"/>
        <w:jc w:val="right"/>
        <w:rPr>
          <w:rFonts w:ascii="GHEA Grapalat" w:hAnsi="GHEA Grapalat" w:cs="Sylfaen"/>
          <w:i/>
        </w:rPr>
      </w:pPr>
      <w:r>
        <w:rPr>
          <w:rFonts w:ascii="GHEA Grapalat" w:hAnsi="GHEA Grapalat" w:cs="Sylfaen"/>
          <w:b/>
        </w:rPr>
        <w:br w:type="page"/>
      </w:r>
      <w:proofErr w:type="spellStart"/>
      <w:r>
        <w:rPr>
          <w:rFonts w:ascii="GHEA Grapalat" w:hAnsi="GHEA Grapalat"/>
          <w:i/>
        </w:rPr>
        <w:t>Пиложение</w:t>
      </w:r>
      <w:proofErr w:type="spellEnd"/>
      <w:r>
        <w:rPr>
          <w:rFonts w:ascii="GHEA Grapalat" w:hAnsi="GHEA Grapalat"/>
          <w:i/>
        </w:rPr>
        <w:t xml:space="preserve"> № 4</w:t>
      </w:r>
    </w:p>
    <w:p w14:paraId="20440D85" w14:textId="77777777" w:rsidR="000078A8" w:rsidRDefault="000078A8" w:rsidP="000078A8">
      <w:pPr>
        <w:widowControl w:val="0"/>
        <w:jc w:val="right"/>
        <w:rPr>
          <w:rFonts w:ascii="GHEA Grapalat" w:hAnsi="GHEA Grapalat" w:cs="Sylfaen"/>
          <w:i/>
        </w:rPr>
      </w:pPr>
      <w:r>
        <w:rPr>
          <w:rFonts w:ascii="GHEA Grapalat" w:hAnsi="GHEA Grapalat"/>
          <w:i/>
        </w:rPr>
        <w:t>к Договору под кодом</w:t>
      </w:r>
      <w:r>
        <w:rPr>
          <w:rFonts w:ascii="GHEA Grapalat" w:hAnsi="GHEA Grapalat"/>
          <w:i/>
          <w:lang w:val="hy-AM"/>
        </w:rPr>
        <w:t xml:space="preserve"> «      » </w:t>
      </w:r>
      <w:r>
        <w:rPr>
          <w:rFonts w:ascii="GHEA Grapalat" w:hAnsi="GHEA Grapalat" w:cs="Sylfaen"/>
          <w:i/>
        </w:rPr>
        <w:br/>
      </w:r>
      <w:r>
        <w:rPr>
          <w:rFonts w:ascii="GHEA Grapalat" w:hAnsi="GHEA Grapalat"/>
          <w:i/>
        </w:rPr>
        <w:t>заключенному "</w:t>
      </w:r>
      <w:r>
        <w:rPr>
          <w:rFonts w:ascii="GHEA Grapalat" w:hAnsi="GHEA Grapalat"/>
          <w:i/>
        </w:rPr>
        <w:tab/>
        <w:t xml:space="preserve"> "</w:t>
      </w:r>
      <w:r>
        <w:rPr>
          <w:rFonts w:ascii="GHEA Grapalat" w:hAnsi="GHEA Grapalat"/>
          <w:i/>
        </w:rPr>
        <w:tab/>
        <w:t>20</w:t>
      </w:r>
      <w:r>
        <w:rPr>
          <w:rFonts w:ascii="GHEA Grapalat" w:hAnsi="GHEA Grapalat"/>
          <w:i/>
        </w:rPr>
        <w:tab/>
        <w:t xml:space="preserve">  г.</w:t>
      </w:r>
    </w:p>
    <w:p w14:paraId="6DC7765D" w14:textId="77777777" w:rsidR="000078A8" w:rsidRDefault="000078A8" w:rsidP="000078A8">
      <w:pPr>
        <w:jc w:val="center"/>
        <w:rPr>
          <w:rFonts w:ascii="GHEA Grapalat" w:hAnsi="GHEA Grapalat" w:cs="GHEA Grapalat"/>
        </w:rPr>
      </w:pPr>
    </w:p>
    <w:p w14:paraId="1814BFD4" w14:textId="77777777" w:rsidR="000078A8" w:rsidRDefault="000078A8" w:rsidP="000078A8">
      <w:pPr>
        <w:jc w:val="center"/>
        <w:rPr>
          <w:rFonts w:ascii="GHEA Grapalat" w:hAnsi="GHEA Grapalat" w:cs="GHEA Grapalat"/>
        </w:rPr>
      </w:pPr>
      <w:r>
        <w:rPr>
          <w:rFonts w:ascii="GHEA Grapalat" w:hAnsi="GHEA Grapalat" w:cs="GHEA Grapalat"/>
        </w:rPr>
        <w:t>УВЕДОМЛЕНИЕ</w:t>
      </w:r>
    </w:p>
    <w:p w14:paraId="6F0FED2C" w14:textId="77777777" w:rsidR="000078A8" w:rsidRDefault="000078A8" w:rsidP="000078A8">
      <w:pPr>
        <w:jc w:val="center"/>
        <w:rPr>
          <w:rFonts w:ascii="GHEA Grapalat" w:hAnsi="GHEA Grapalat" w:cs="GHEA Grapalat"/>
          <w:lang w:val="hy-AM"/>
        </w:rPr>
      </w:pPr>
    </w:p>
    <w:p w14:paraId="510AA3EC" w14:textId="77777777" w:rsidR="000078A8" w:rsidRDefault="000078A8" w:rsidP="000078A8">
      <w:pPr>
        <w:rPr>
          <w:rFonts w:ascii="GHEA Grapalat" w:hAnsi="GHEA Grapalat" w:cs="Arial"/>
          <w:sz w:val="20"/>
          <w:szCs w:val="20"/>
          <w:lang w:val="es-ES"/>
        </w:rPr>
      </w:pPr>
      <w:r>
        <w:rPr>
          <w:rFonts w:ascii="GHEA Grapalat" w:hAnsi="GHEA Grapalat"/>
          <w:u w:val="single"/>
          <w:lang w:val="es-ES"/>
        </w:rPr>
        <w:t xml:space="preserve">                                                             </w:t>
      </w:r>
      <w:r>
        <w:rPr>
          <w:rFonts w:ascii="GHEA Grapalat" w:hAnsi="GHEA Grapalat"/>
          <w:u w:val="single"/>
          <w:lang w:val="es-ES"/>
        </w:rPr>
        <w:tab/>
      </w:r>
      <w:r>
        <w:rPr>
          <w:rFonts w:ascii="GHEA Grapalat" w:hAnsi="GHEA Grapalat"/>
          <w:u w:val="single"/>
          <w:lang w:val="es-ES"/>
        </w:rPr>
        <w:tab/>
        <w:t xml:space="preserve">       </w:t>
      </w:r>
      <w:r>
        <w:rPr>
          <w:rFonts w:ascii="GHEA Grapalat" w:hAnsi="GHEA Grapalat"/>
          <w:lang w:val="es-ES"/>
        </w:rPr>
        <w:t xml:space="preserve"> </w:t>
      </w:r>
      <w:r>
        <w:rPr>
          <w:rFonts w:ascii="GHEA Grapalat" w:hAnsi="GHEA Grapalat"/>
        </w:rPr>
        <w:t>з</w:t>
      </w:r>
      <w:r>
        <w:rPr>
          <w:rFonts w:ascii="GHEA Grapalat" w:hAnsi="GHEA Grapalat" w:cs="Sylfaen"/>
          <w:sz w:val="20"/>
          <w:szCs w:val="20"/>
        </w:rPr>
        <w:t>аявляет, что</w:t>
      </w:r>
      <w:r>
        <w:rPr>
          <w:rFonts w:ascii="GHEA Grapalat" w:hAnsi="GHEA Grapalat" w:cs="Arial"/>
          <w:sz w:val="20"/>
          <w:szCs w:val="20"/>
        </w:rPr>
        <w:t>:</w:t>
      </w:r>
      <w:r>
        <w:rPr>
          <w:rFonts w:ascii="GHEA Grapalat" w:hAnsi="GHEA Grapalat" w:cs="Arial"/>
          <w:sz w:val="20"/>
          <w:szCs w:val="20"/>
          <w:lang w:val="es-ES"/>
        </w:rPr>
        <w:t xml:space="preserve">  </w:t>
      </w:r>
    </w:p>
    <w:p w14:paraId="203F8727" w14:textId="77777777" w:rsidR="000078A8" w:rsidRDefault="000078A8" w:rsidP="000078A8">
      <w:pPr>
        <w:rPr>
          <w:rFonts w:ascii="GHEA Grapalat" w:hAnsi="GHEA Grapalat" w:cs="Arial"/>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финансового</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агента</w:t>
      </w:r>
      <w:proofErr w:type="spellEnd"/>
    </w:p>
    <w:p w14:paraId="4030A4A8" w14:textId="77777777" w:rsidR="000078A8" w:rsidRDefault="000078A8" w:rsidP="000078A8">
      <w:pPr>
        <w:rPr>
          <w:rFonts w:ascii="GHEA Grapalat" w:hAnsi="GHEA Grapalat"/>
          <w:vertAlign w:val="superscript"/>
          <w:lang w:val="es-ES"/>
        </w:rPr>
      </w:pPr>
    </w:p>
    <w:p w14:paraId="2529916E" w14:textId="77777777" w:rsidR="000078A8" w:rsidRDefault="000078A8" w:rsidP="000078A8">
      <w:pPr>
        <w:pStyle w:val="aff"/>
        <w:numPr>
          <w:ilvl w:val="0"/>
          <w:numId w:val="34"/>
        </w:numPr>
        <w:jc w:val="both"/>
        <w:rPr>
          <w:rFonts w:ascii="GHEA Grapalat" w:hAnsi="GHEA Grapalat"/>
          <w:u w:val="single"/>
          <w:lang w:val="es-ES"/>
        </w:rPr>
      </w:pPr>
      <w:r>
        <w:rPr>
          <w:rFonts w:ascii="GHEA Grapalat" w:hAnsi="GHEA Grapalat"/>
          <w:sz w:val="20"/>
          <w:szCs w:val="20"/>
        </w:rPr>
        <w:t>В рамках заключенного между</w:t>
      </w:r>
      <w:r>
        <w:rPr>
          <w:rFonts w:ascii="GHEA Grapalat" w:hAnsi="GHEA Grapalat"/>
        </w:rPr>
        <w:t xml:space="preserve">   ----------------------</w:t>
      </w:r>
      <w:r>
        <w:rPr>
          <w:rFonts w:ascii="GHEA Grapalat" w:hAnsi="GHEA Grapalat"/>
          <w:lang w:val="hy-AM"/>
        </w:rPr>
        <w:t xml:space="preserve"> </w:t>
      </w:r>
      <w:r>
        <w:rPr>
          <w:rFonts w:ascii="GHEA Grapalat" w:hAnsi="GHEA Grapalat"/>
          <w:sz w:val="20"/>
          <w:szCs w:val="20"/>
        </w:rPr>
        <w:t>- ом   и</w:t>
      </w:r>
      <w:r>
        <w:rPr>
          <w:rFonts w:ascii="GHEA Grapalat" w:hAnsi="GHEA Grapalat"/>
        </w:rPr>
        <w:t xml:space="preserve"> ---------------------------- </w:t>
      </w:r>
      <w:r>
        <w:rPr>
          <w:rFonts w:ascii="GHEA Grapalat" w:hAnsi="GHEA Grapalat"/>
          <w:sz w:val="20"/>
          <w:szCs w:val="20"/>
        </w:rPr>
        <w:t>-ом</w:t>
      </w:r>
      <w:r>
        <w:rPr>
          <w:rFonts w:ascii="GHEA Grapalat" w:hAnsi="GHEA Grapalat"/>
        </w:rPr>
        <w:t xml:space="preserve">                              </w:t>
      </w:r>
    </w:p>
    <w:p w14:paraId="46BCFEFB" w14:textId="77777777" w:rsidR="000078A8" w:rsidRDefault="000078A8" w:rsidP="000078A8">
      <w:pPr>
        <w:rPr>
          <w:rFonts w:ascii="GHEA Grapalat" w:hAnsi="GHEA Grapalat" w:cs="Sylfaen"/>
          <w:vertAlign w:val="superscript"/>
        </w:rPr>
      </w:pPr>
      <w:r>
        <w:rPr>
          <w:rFonts w:ascii="GHEA Grapalat" w:hAnsi="GHEA Grapalat" w:cs="Sylfaen"/>
          <w:vertAlign w:val="superscript"/>
          <w:lang w:val="es-ES"/>
        </w:rPr>
        <w:t xml:space="preserve">                                                                                     </w:t>
      </w:r>
      <w:r>
        <w:rPr>
          <w:rFonts w:ascii="GHEA Grapalat" w:hAnsi="GHEA Grapalat" w:cs="Sylfaen"/>
          <w:vertAlign w:val="superscript"/>
        </w:rPr>
        <w:t xml:space="preserve">      название</w:t>
      </w:r>
      <w:r>
        <w:rPr>
          <w:rFonts w:ascii="GHEA Grapalat" w:hAnsi="GHEA Grapalat" w:cs="Sylfaen"/>
          <w:vertAlign w:val="superscript"/>
          <w:lang w:val="es-ES"/>
        </w:rPr>
        <w:t xml:space="preserve"> </w:t>
      </w:r>
      <w:r>
        <w:rPr>
          <w:rFonts w:ascii="GHEA Grapalat" w:hAnsi="GHEA Grapalat" w:cs="Sylfaen"/>
          <w:vertAlign w:val="superscript"/>
        </w:rPr>
        <w:t>покупателя</w:t>
      </w:r>
      <w:r>
        <w:rPr>
          <w:rFonts w:ascii="GHEA Grapalat" w:hAnsi="GHEA Grapalat" w:cs="Sylfaen"/>
          <w:vertAlign w:val="superscript"/>
          <w:lang w:val="es-ES"/>
        </w:rPr>
        <w:t xml:space="preserve"> </w:t>
      </w:r>
      <w:r>
        <w:rPr>
          <w:rFonts w:ascii="GHEA Grapalat" w:hAnsi="GHEA Grapalat" w:cs="Sylfaen"/>
          <w:vertAlign w:val="superscript"/>
        </w:rPr>
        <w:t xml:space="preserve">                      </w:t>
      </w:r>
      <w:r>
        <w:rPr>
          <w:rFonts w:ascii="GHEA Grapalat" w:hAnsi="GHEA Grapalat" w:cs="Sylfaen"/>
          <w:vertAlign w:val="superscript"/>
          <w:lang w:val="hy-AM"/>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r>
        <w:rPr>
          <w:rFonts w:ascii="GHEA Grapalat" w:hAnsi="GHEA Grapalat" w:cs="Sylfaen"/>
          <w:vertAlign w:val="superscript"/>
        </w:rPr>
        <w:t>продавца</w:t>
      </w:r>
    </w:p>
    <w:p w14:paraId="5B8EAABD" w14:textId="77777777" w:rsidR="000078A8" w:rsidRDefault="000078A8" w:rsidP="000078A8">
      <w:pPr>
        <w:rPr>
          <w:rFonts w:ascii="GHEA Grapalat" w:hAnsi="GHEA Grapalat" w:cs="Sylfaen"/>
          <w:vertAlign w:val="superscript"/>
        </w:rPr>
      </w:pPr>
      <w:r>
        <w:rPr>
          <w:rFonts w:ascii="GHEA Grapalat" w:hAnsi="GHEA Grapalat" w:cs="Sylfaen"/>
          <w:sz w:val="20"/>
          <w:szCs w:val="20"/>
          <w:lang w:val="es-ES"/>
        </w:rPr>
        <w:t xml:space="preserve">   «--» 20</w:t>
      </w:r>
      <w:r>
        <w:rPr>
          <w:rFonts w:ascii="GHEA Grapalat" w:hAnsi="GHEA Grapalat" w:cs="Sylfaen"/>
          <w:sz w:val="20"/>
          <w:szCs w:val="20"/>
        </w:rPr>
        <w:t>г</w:t>
      </w:r>
      <w:r>
        <w:rPr>
          <w:rFonts w:ascii="GHEA Grapalat" w:hAnsi="GHEA Grapalat" w:cs="Sylfaen"/>
          <w:sz w:val="20"/>
          <w:szCs w:val="20"/>
          <w:lang w:val="es-ES"/>
        </w:rPr>
        <w:t>.</w:t>
      </w:r>
      <w:r>
        <w:rPr>
          <w:rFonts w:ascii="GHEA Grapalat" w:hAnsi="GHEA Grapalat" w:cs="Sylfaen"/>
          <w:sz w:val="20"/>
          <w:szCs w:val="20"/>
        </w:rPr>
        <w:t xml:space="preserve">договора под кодом </w:t>
      </w:r>
      <w:r>
        <w:rPr>
          <w:rFonts w:ascii="GHEA Grapalat" w:hAnsi="GHEA Grapalat" w:cs="Sylfaen"/>
          <w:sz w:val="20"/>
          <w:szCs w:val="20"/>
          <w:lang w:val="es-ES"/>
        </w:rPr>
        <w:t xml:space="preserve"> </w:t>
      </w:r>
      <w:r>
        <w:rPr>
          <w:rFonts w:ascii="GHEA Grapalat" w:hAnsi="GHEA Grapalat"/>
          <w:i/>
          <w:sz w:val="20"/>
          <w:szCs w:val="20"/>
          <w:lang w:val="af-ZA"/>
        </w:rPr>
        <w:t>___</w:t>
      </w:r>
      <w:r>
        <w:rPr>
          <w:rFonts w:ascii="GHEA Grapalat" w:hAnsi="GHEA Grapalat" w:cs="Arial"/>
          <w:i/>
          <w:sz w:val="20"/>
          <w:szCs w:val="20"/>
          <w:shd w:val="clear" w:color="auto" w:fill="FFFFFF"/>
          <w:lang w:val="hy-AM"/>
        </w:rPr>
        <w:t>«________»</w:t>
      </w:r>
      <w:r>
        <w:rPr>
          <w:rFonts w:ascii="GHEA Grapalat" w:hAnsi="GHEA Grapalat"/>
          <w:i/>
          <w:sz w:val="20"/>
          <w:szCs w:val="20"/>
          <w:u w:val="single"/>
        </w:rPr>
        <w:t xml:space="preserve">__ </w:t>
      </w:r>
      <w:r>
        <w:rPr>
          <w:rFonts w:ascii="GHEA Grapalat" w:hAnsi="GHEA Grapalat"/>
          <w:sz w:val="20"/>
          <w:szCs w:val="20"/>
        </w:rPr>
        <w:t>(</w:t>
      </w:r>
      <w:r>
        <w:rPr>
          <w:rFonts w:ascii="GHEA Grapalat" w:hAnsi="GHEA Grapalat" w:cs="Sylfaen"/>
          <w:sz w:val="20"/>
          <w:szCs w:val="20"/>
        </w:rPr>
        <w:t>далее-Договор</w:t>
      </w:r>
      <w:r>
        <w:rPr>
          <w:rFonts w:ascii="GHEA Grapalat" w:hAnsi="GHEA Grapalat" w:cs="Sylfaen"/>
          <w:sz w:val="20"/>
          <w:szCs w:val="20"/>
          <w:lang w:val="es-ES"/>
        </w:rPr>
        <w:t>)</w:t>
      </w:r>
      <w:r>
        <w:rPr>
          <w:rFonts w:ascii="GHEA Grapalat" w:hAnsi="GHEA Grapalat" w:cs="Sylfaen"/>
          <w:sz w:val="20"/>
          <w:szCs w:val="20"/>
        </w:rPr>
        <w:t xml:space="preserve">, между мной </w:t>
      </w:r>
      <w:r>
        <w:rPr>
          <w:rFonts w:ascii="GHEA Grapalat" w:hAnsi="GHEA Grapalat" w:cs="Sylfaen"/>
          <w:sz w:val="20"/>
          <w:szCs w:val="20"/>
          <w:lang w:val="hy-AM"/>
        </w:rPr>
        <w:t xml:space="preserve"> </w:t>
      </w:r>
      <w:r>
        <w:rPr>
          <w:rFonts w:ascii="GHEA Grapalat" w:hAnsi="GHEA Grapalat" w:cs="Sylfaen"/>
          <w:sz w:val="20"/>
          <w:szCs w:val="20"/>
        </w:rPr>
        <w:t>и ------------------------- - ом</w:t>
      </w:r>
    </w:p>
    <w:p w14:paraId="0B390069" w14:textId="77777777" w:rsidR="000078A8" w:rsidRDefault="000078A8" w:rsidP="000078A8">
      <w:pPr>
        <w:rPr>
          <w:rFonts w:ascii="GHEA Grapalat" w:hAnsi="GHEA Grapalat"/>
          <w:u w:val="single"/>
          <w:lang w:val="es-ES"/>
        </w:rPr>
      </w:pPr>
      <w:r>
        <w:rPr>
          <w:rFonts w:ascii="GHEA Grapalat" w:hAnsi="GHEA Grapalat" w:cs="Sylfaen"/>
          <w:vertAlign w:val="superscript"/>
        </w:rPr>
        <w:t xml:space="preserve">                                                                                                                                                               </w:t>
      </w:r>
      <w:r>
        <w:rPr>
          <w:rFonts w:ascii="GHEA Grapalat" w:hAnsi="GHEA Grapalat" w:cs="Sylfaen"/>
          <w:vertAlign w:val="superscript"/>
          <w:lang w:val="hy-AM"/>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r>
        <w:rPr>
          <w:rFonts w:ascii="GHEA Grapalat" w:hAnsi="GHEA Grapalat" w:cs="Sylfaen"/>
          <w:vertAlign w:val="superscript"/>
        </w:rPr>
        <w:t>продавца</w:t>
      </w:r>
    </w:p>
    <w:p w14:paraId="24D17744" w14:textId="77777777" w:rsidR="000078A8" w:rsidRDefault="000078A8" w:rsidP="000078A8">
      <w:pPr>
        <w:ind w:firstLine="709"/>
        <w:rPr>
          <w:rFonts w:ascii="GHEA Grapalat" w:hAnsi="GHEA Grapalat" w:cs="Sylfaen"/>
          <w:sz w:val="20"/>
          <w:szCs w:val="20"/>
          <w:lang w:val="es-ES"/>
        </w:rPr>
      </w:pPr>
      <w:r>
        <w:rPr>
          <w:rFonts w:ascii="GHEA Grapalat" w:hAnsi="GHEA Grapalat"/>
          <w:u w:val="single"/>
          <w:lang w:val="es-ES"/>
        </w:rPr>
        <w:tab/>
      </w:r>
      <w:r>
        <w:rPr>
          <w:rFonts w:ascii="GHEA Grapalat" w:hAnsi="GHEA Grapalat" w:cs="Sylfaen"/>
          <w:sz w:val="20"/>
          <w:szCs w:val="20"/>
          <w:lang w:val="es-ES"/>
        </w:rPr>
        <w:t xml:space="preserve"> «--»   20  </w:t>
      </w:r>
      <w:r>
        <w:rPr>
          <w:rFonts w:ascii="GHEA Grapalat" w:hAnsi="GHEA Grapalat" w:cs="Sylfaen"/>
          <w:sz w:val="20"/>
          <w:szCs w:val="20"/>
        </w:rPr>
        <w:t xml:space="preserve">года </w:t>
      </w:r>
      <w:r>
        <w:rPr>
          <w:rFonts w:ascii="GHEA Grapalat" w:hAnsi="GHEA Grapalat" w:cs="Sylfaen"/>
          <w:sz w:val="20"/>
          <w:szCs w:val="20"/>
          <w:lang w:val="es-ES"/>
        </w:rPr>
        <w:t xml:space="preserve"> </w:t>
      </w:r>
      <w:r>
        <w:rPr>
          <w:rFonts w:ascii="GHEA Grapalat" w:hAnsi="GHEA Grapalat"/>
          <w:sz w:val="20"/>
          <w:szCs w:val="20"/>
        </w:rPr>
        <w:t>заключен</w:t>
      </w:r>
      <w:r>
        <w:rPr>
          <w:rFonts w:ascii="GHEA Grapalat" w:hAnsi="GHEA Grapalat" w:cs="Sylfaen"/>
          <w:sz w:val="20"/>
          <w:szCs w:val="20"/>
          <w:lang w:val="es-ES"/>
        </w:rPr>
        <w:t xml:space="preserve"> </w:t>
      </w:r>
      <w:r>
        <w:rPr>
          <w:rFonts w:ascii="GHEA Grapalat" w:hAnsi="GHEA Grapalat" w:cs="Sylfaen"/>
          <w:sz w:val="20"/>
          <w:szCs w:val="20"/>
        </w:rPr>
        <w:t xml:space="preserve">договор факторинга под кодом </w:t>
      </w:r>
      <w:r>
        <w:rPr>
          <w:rFonts w:ascii="GHEA Grapalat" w:hAnsi="GHEA Grapalat"/>
          <w:lang w:val="es-ES"/>
        </w:rPr>
        <w:t>«</w:t>
      </w:r>
      <w:r>
        <w:rPr>
          <w:rFonts w:ascii="GHEA Grapalat" w:hAnsi="GHEA Grapalat"/>
          <w:sz w:val="20"/>
          <w:szCs w:val="20"/>
          <w:lang w:val="es-ES"/>
        </w:rPr>
        <w:t>---</w:t>
      </w:r>
      <w:r>
        <w:rPr>
          <w:rFonts w:ascii="GHEA Grapalat" w:hAnsi="GHEA Grapalat" w:cs="Sylfaen"/>
          <w:sz w:val="20"/>
          <w:szCs w:val="20"/>
          <w:lang w:val="es-ES"/>
        </w:rPr>
        <w:t>------------------</w:t>
      </w:r>
      <w:r>
        <w:rPr>
          <w:rFonts w:ascii="GHEA Grapalat" w:hAnsi="GHEA Grapalat"/>
          <w:lang w:val="es-ES"/>
        </w:rPr>
        <w:t>»</w:t>
      </w:r>
      <w:r>
        <w:rPr>
          <w:rFonts w:ascii="GHEA Grapalat" w:hAnsi="GHEA Grapalat"/>
        </w:rPr>
        <w:t>.</w:t>
      </w:r>
      <w:r>
        <w:rPr>
          <w:rFonts w:ascii="GHEA Grapalat" w:hAnsi="GHEA Grapalat" w:cs="Sylfaen"/>
          <w:sz w:val="20"/>
          <w:szCs w:val="20"/>
          <w:lang w:val="es-ES"/>
        </w:rPr>
        <w:t xml:space="preserve"> </w:t>
      </w:r>
    </w:p>
    <w:p w14:paraId="12D92B3F" w14:textId="77777777" w:rsidR="000078A8" w:rsidRDefault="000078A8" w:rsidP="000078A8">
      <w:pPr>
        <w:rPr>
          <w:rFonts w:ascii="GHEA Grapalat" w:hAnsi="GHEA Grapalat" w:cs="Sylfaen"/>
          <w:sz w:val="20"/>
          <w:szCs w:val="20"/>
          <w:lang w:val="es-ES"/>
        </w:rPr>
      </w:pPr>
    </w:p>
    <w:p w14:paraId="305CC490" w14:textId="77777777" w:rsidR="000078A8" w:rsidRDefault="000078A8" w:rsidP="000078A8">
      <w:pPr>
        <w:pStyle w:val="aff"/>
        <w:numPr>
          <w:ilvl w:val="0"/>
          <w:numId w:val="34"/>
        </w:numPr>
        <w:jc w:val="both"/>
        <w:rPr>
          <w:rFonts w:ascii="GHEA Grapalat" w:hAnsi="GHEA Grapalat" w:cs="Sylfaen"/>
          <w:sz w:val="20"/>
          <w:szCs w:val="20"/>
        </w:rPr>
      </w:pPr>
      <w:r>
        <w:rPr>
          <w:rFonts w:ascii="GHEA Grapalat" w:hAnsi="GHEA Grapalat" w:cs="Sylfaen"/>
          <w:sz w:val="20"/>
          <w:szCs w:val="20"/>
        </w:rPr>
        <w:t>Согласен с условиями изложенными в пункте 8.12 .</w:t>
      </w:r>
    </w:p>
    <w:p w14:paraId="71ED9663" w14:textId="77777777" w:rsidR="000078A8" w:rsidRDefault="000078A8" w:rsidP="000078A8">
      <w:pPr>
        <w:jc w:val="center"/>
        <w:rPr>
          <w:rFonts w:ascii="GHEA Grapalat" w:hAnsi="GHEA Grapalat" w:cs="GHEA Grapalat"/>
          <w:lang w:val="es-ES"/>
        </w:rPr>
      </w:pPr>
    </w:p>
    <w:p w14:paraId="42AF3825" w14:textId="77777777" w:rsidR="000078A8" w:rsidRDefault="000078A8" w:rsidP="000078A8">
      <w:pPr>
        <w:jc w:val="center"/>
        <w:rPr>
          <w:rFonts w:ascii="GHEA Grapalat" w:hAnsi="GHEA Grapalat" w:cs="Sylfaen"/>
          <w:b/>
          <w:lang w:val="es-ES"/>
        </w:rPr>
      </w:pPr>
    </w:p>
    <w:p w14:paraId="5709B7BC" w14:textId="77777777" w:rsidR="000078A8" w:rsidRDefault="000078A8" w:rsidP="000078A8">
      <w:pPr>
        <w:ind w:left="720" w:firstLine="720"/>
        <w:rPr>
          <w:rFonts w:ascii="GHEA Grapalat" w:hAnsi="GHEA Grapalat"/>
          <w:sz w:val="20"/>
          <w:lang w:val="hy-AM"/>
        </w:rPr>
      </w:pPr>
      <w:r>
        <w:rPr>
          <w:rFonts w:ascii="GHEA Grapalat" w:hAnsi="GHEA Grapalat"/>
          <w:sz w:val="20"/>
          <w:lang w:val="es-ES"/>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Pr>
          <w:rFonts w:ascii="GHEA Grapalat" w:hAnsi="GHEA Grapalat"/>
          <w:sz w:val="20"/>
          <w:lang w:val="es-ES"/>
        </w:rPr>
        <w:t xml:space="preserve">      </w:t>
      </w:r>
      <w:r>
        <w:rPr>
          <w:rFonts w:ascii="GHEA Grapalat" w:hAnsi="GHEA Grapalat"/>
          <w:sz w:val="20"/>
          <w:lang w:val="hy-AM"/>
        </w:rPr>
        <w:t xml:space="preserve">_____________ </w:t>
      </w:r>
    </w:p>
    <w:p w14:paraId="2ADA8E66" w14:textId="77777777" w:rsidR="000078A8" w:rsidRDefault="000078A8" w:rsidP="000078A8">
      <w:pPr>
        <w:rPr>
          <w:rFonts w:ascii="GHEA Grapalat" w:hAnsi="GHEA Grapalat"/>
          <w:sz w:val="20"/>
          <w:vertAlign w:val="superscript"/>
          <w:lang w:val="hy-AM"/>
        </w:rPr>
      </w:pPr>
      <w:r>
        <w:rPr>
          <w:rFonts w:ascii="GHEA Grapalat" w:hAnsi="GHEA Grapalat"/>
          <w:sz w:val="20"/>
          <w:vertAlign w:val="superscript"/>
        </w:rPr>
        <w:t xml:space="preserve">                                                </w:t>
      </w:r>
      <w:r>
        <w:rPr>
          <w:rFonts w:ascii="GHEA Grapalat" w:hAnsi="GHEA Grapalat"/>
          <w:sz w:val="20"/>
          <w:vertAlign w:val="superscript"/>
          <w:lang w:val="hy-AM"/>
        </w:rPr>
        <w:t>название финансового агента (должность руководителя, имя, фамилия)</w:t>
      </w:r>
      <w:r>
        <w:rPr>
          <w:rFonts w:ascii="GHEA Grapalat" w:hAnsi="GHEA Grapalat"/>
          <w:sz w:val="20"/>
          <w:vertAlign w:val="superscript"/>
        </w:rPr>
        <w:t xml:space="preserve">                                                         подпись</w:t>
      </w:r>
      <w:r>
        <w:rPr>
          <w:rFonts w:ascii="GHEA Grapalat" w:hAnsi="GHEA Grapalat"/>
          <w:sz w:val="20"/>
          <w:vertAlign w:val="superscript"/>
          <w:lang w:val="hy-AM"/>
        </w:rPr>
        <w:t xml:space="preserve">                                                                                                                                                                                                                       </w:t>
      </w:r>
    </w:p>
    <w:p w14:paraId="1D95B680" w14:textId="77777777" w:rsidR="000078A8" w:rsidRDefault="000078A8" w:rsidP="000078A8">
      <w:pPr>
        <w:jc w:val="right"/>
        <w:rPr>
          <w:rFonts w:ascii="GHEA Grapalat" w:hAnsi="GHEA Grapalat"/>
          <w:sz w:val="20"/>
          <w:lang w:val="hy-AM"/>
        </w:rPr>
      </w:pPr>
      <w:r>
        <w:rPr>
          <w:rFonts w:ascii="GHEA Grapalat" w:hAnsi="GHEA Grapalat"/>
          <w:sz w:val="20"/>
          <w:lang w:val="hy-AM"/>
        </w:rPr>
        <w:t xml:space="preserve">    </w:t>
      </w:r>
    </w:p>
    <w:p w14:paraId="1386FF01" w14:textId="77777777" w:rsidR="000078A8" w:rsidRDefault="000078A8" w:rsidP="000078A8">
      <w:pPr>
        <w:jc w:val="center"/>
        <w:rPr>
          <w:rFonts w:ascii="GHEA Grapalat" w:hAnsi="GHEA Grapalat" w:cs="Sylfaen"/>
          <w:sz w:val="16"/>
          <w:szCs w:val="16"/>
          <w:lang w:val="es-ES"/>
        </w:rPr>
      </w:pPr>
      <w:r>
        <w:rPr>
          <w:rFonts w:ascii="GHEA Grapalat" w:hAnsi="GHEA Grapalat"/>
          <w:sz w:val="16"/>
          <w:szCs w:val="16"/>
        </w:rPr>
        <w:t xml:space="preserve">                                                                                                      М. П.</w:t>
      </w:r>
      <w:r>
        <w:rPr>
          <w:rFonts w:ascii="GHEA Grapalat" w:hAnsi="GHEA Grapalat" w:cs="Sylfaen"/>
          <w:sz w:val="16"/>
          <w:szCs w:val="16"/>
          <w:lang w:val="es-ES"/>
        </w:rPr>
        <w:t xml:space="preserve"> (</w:t>
      </w:r>
      <w:r>
        <w:rPr>
          <w:rFonts w:ascii="GHEA Grapalat" w:hAnsi="GHEA Grapalat" w:cs="Sylfaen"/>
          <w:sz w:val="16"/>
          <w:szCs w:val="16"/>
        </w:rPr>
        <w:t>при наличии</w:t>
      </w:r>
      <w:r>
        <w:rPr>
          <w:rFonts w:ascii="GHEA Grapalat" w:hAnsi="GHEA Grapalat" w:cs="Sylfaen"/>
          <w:sz w:val="16"/>
          <w:szCs w:val="16"/>
          <w:lang w:val="es-ES"/>
        </w:rPr>
        <w:t>)</w:t>
      </w:r>
    </w:p>
    <w:p w14:paraId="3CF18D2D" w14:textId="77777777" w:rsidR="000078A8" w:rsidRDefault="000078A8" w:rsidP="000078A8">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9C1B996" w14:textId="77777777" w:rsidR="000078A8" w:rsidRDefault="000078A8" w:rsidP="000078A8">
      <w:pPr>
        <w:jc w:val="center"/>
        <w:rPr>
          <w:rFonts w:ascii="GHEA Grapalat" w:hAnsi="GHEA Grapalat" w:cs="Sylfaen"/>
          <w:sz w:val="16"/>
          <w:szCs w:val="16"/>
          <w:lang w:val="es-ES"/>
        </w:rPr>
      </w:pPr>
    </w:p>
    <w:p w14:paraId="37F978D9" w14:textId="77777777" w:rsidR="000078A8" w:rsidRDefault="000078A8" w:rsidP="000078A8">
      <w:pPr>
        <w:jc w:val="right"/>
        <w:rPr>
          <w:rFonts w:ascii="GHEA Grapalat" w:hAnsi="GHEA Grapalat"/>
          <w:sz w:val="20"/>
          <w:lang w:val="hy-AM"/>
        </w:rPr>
      </w:pPr>
      <w:r>
        <w:rPr>
          <w:rFonts w:ascii="GHEA Grapalat" w:hAnsi="GHEA Grapalat" w:cs="Sylfaen"/>
          <w:sz w:val="20"/>
          <w:szCs w:val="20"/>
          <w:lang w:val="es-ES"/>
        </w:rPr>
        <w:t xml:space="preserve">«--»         20  </w:t>
      </w:r>
      <w:r>
        <w:rPr>
          <w:rFonts w:ascii="GHEA Grapalat" w:hAnsi="GHEA Grapalat" w:cs="Sylfaen"/>
          <w:sz w:val="20"/>
          <w:szCs w:val="20"/>
        </w:rPr>
        <w:t>г.</w:t>
      </w:r>
      <w:r>
        <w:rPr>
          <w:rFonts w:ascii="GHEA Grapalat" w:hAnsi="GHEA Grapalat"/>
          <w:sz w:val="20"/>
          <w:lang w:val="hy-AM"/>
        </w:rPr>
        <w:tab/>
        <w:t xml:space="preserve"> </w:t>
      </w:r>
    </w:p>
    <w:p w14:paraId="789DF000" w14:textId="77777777" w:rsidR="000078A8" w:rsidRDefault="000078A8" w:rsidP="000078A8">
      <w:pPr>
        <w:jc w:val="center"/>
        <w:rPr>
          <w:ins w:id="16" w:author="Inesa Kocharyan" w:date="2025-02-19T10:39:00Z"/>
          <w:rFonts w:ascii="GHEA Grapalat" w:hAnsi="GHEA Grapalat" w:cs="Sylfaen"/>
          <w:b/>
          <w:lang w:val="es-ES"/>
        </w:rPr>
      </w:pPr>
    </w:p>
    <w:p w14:paraId="5E0D21AA" w14:textId="77777777" w:rsidR="000078A8" w:rsidRDefault="000078A8" w:rsidP="000078A8">
      <w:pPr>
        <w:widowControl w:val="0"/>
        <w:spacing w:after="160"/>
        <w:ind w:left="-142" w:firstLine="142"/>
        <w:jc w:val="center"/>
        <w:rPr>
          <w:rFonts w:ascii="GHEA Grapalat" w:hAnsi="GHEA Grapalat" w:cs="Sylfaen"/>
          <w:b/>
        </w:rPr>
      </w:pPr>
    </w:p>
    <w:p w14:paraId="05459B06" w14:textId="38D165BA" w:rsidR="000078A8" w:rsidRDefault="000078A8">
      <w:pPr>
        <w:rPr>
          <w:rFonts w:ascii="GHEA Grapalat" w:hAnsi="GHEA Grapalat" w:cs="Sylfaen"/>
          <w:b/>
        </w:rPr>
      </w:pPr>
    </w:p>
    <w:p w14:paraId="7C036CA4"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317AB" w14:textId="77777777" w:rsidR="00D74569" w:rsidRDefault="00D74569">
      <w:r>
        <w:separator/>
      </w:r>
    </w:p>
  </w:endnote>
  <w:endnote w:type="continuationSeparator" w:id="0">
    <w:p w14:paraId="2CEE9B22" w14:textId="77777777" w:rsidR="00D74569" w:rsidRDefault="00D74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2B35758D" w14:textId="77777777" w:rsidR="00D74569" w:rsidRPr="00C861E9" w:rsidRDefault="00D74569">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110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3A025" w14:textId="77777777" w:rsidR="00D74569" w:rsidRDefault="00D74569">
      <w:r>
        <w:separator/>
      </w:r>
    </w:p>
  </w:footnote>
  <w:footnote w:type="continuationSeparator" w:id="0">
    <w:p w14:paraId="322A175C" w14:textId="77777777" w:rsidR="00D74569" w:rsidRDefault="00D74569">
      <w:r>
        <w:continuationSeparator/>
      </w:r>
    </w:p>
  </w:footnote>
  <w:footnote w:id="1">
    <w:p w14:paraId="29140464" w14:textId="77777777" w:rsidR="00D74569" w:rsidRPr="00ED3BA4" w:rsidRDefault="00D74569" w:rsidP="007A5F50">
      <w:pPr>
        <w:pStyle w:val="af2"/>
        <w:jc w:val="both"/>
        <w:rPr>
          <w:rFonts w:asciiTheme="minorHAnsi" w:hAnsiTheme="minorHAnsi"/>
          <w:i/>
          <w:lang w:val="hy-AM"/>
        </w:rPr>
      </w:pPr>
    </w:p>
  </w:footnote>
  <w:footnote w:id="2">
    <w:p w14:paraId="1A78FA05" w14:textId="77777777" w:rsidR="00E36842" w:rsidRDefault="00E36842" w:rsidP="00E36842">
      <w:pPr>
        <w:pStyle w:val="af2"/>
        <w:jc w:val="both"/>
        <w:rPr>
          <w:rFonts w:ascii="GHEA Grapalat" w:hAnsi="GHEA Grapalat"/>
          <w:i/>
        </w:rPr>
      </w:pPr>
      <w:r>
        <w:rPr>
          <w:rStyle w:val="af6"/>
        </w:rPr>
        <w:t>5</w:t>
      </w:r>
      <w:r>
        <w:t xml:space="preserve"> </w:t>
      </w:r>
      <w:r>
        <w:rPr>
          <w:rFonts w:ascii="GHEA Grapalat" w:hAnsi="GHEA Grapalat"/>
          <w:i/>
        </w:rPr>
        <w:t>Если закупка осуществляется в форме закупки у одного лица, обусловленная безотлагательностью, то</w:t>
      </w:r>
    </w:p>
    <w:p w14:paraId="2E1C47D7" w14:textId="77777777" w:rsidR="00E36842" w:rsidRDefault="00E36842" w:rsidP="00E36842">
      <w:pPr>
        <w:widowControl w:val="0"/>
        <w:tabs>
          <w:tab w:val="left" w:pos="1134"/>
        </w:tabs>
        <w:spacing w:after="160"/>
        <w:ind w:firstLine="142"/>
        <w:jc w:val="both"/>
        <w:rPr>
          <w:rFonts w:ascii="GHEA Grapalat" w:hAnsi="GHEA Grapalat"/>
          <w:i/>
          <w:sz w:val="20"/>
          <w:szCs w:val="20"/>
        </w:rPr>
      </w:pPr>
      <w:r>
        <w:rPr>
          <w:rFonts w:ascii="GHEA Grapalat" w:hAnsi="GHEA Grapalat"/>
          <w:i/>
          <w:sz w:val="20"/>
          <w:szCs w:val="20"/>
        </w:rPr>
        <w:t xml:space="preserve">- 2-ой абзац  пункта 3.1 излагается в следующей редакции: "Участник имеет право требовать от комиссии разъяснения приглашения  как минимум за один календарный день до истечения окончательного срока подачи заявок. При этом, разъяснение может  быть потребовано до 17:00 (по ереванскому времени), указанного в настоящем пункте дня. Участник представляет указанный в настоящем пункте запрос посредством его отправки на электронную почту секретаря комиссии. Комиссия предоставляет разъяснение представившему запрос участнику в течение календарного дня, следующего за днем получения запроса, но не позднее чем за 3 часа до истечения окончательного срока подачи заявок на </w:t>
      </w:r>
      <w:proofErr w:type="spellStart"/>
      <w:r>
        <w:rPr>
          <w:rFonts w:ascii="GHEA Grapalat" w:hAnsi="GHEA Grapalat"/>
          <w:i/>
          <w:sz w:val="20"/>
          <w:szCs w:val="20"/>
        </w:rPr>
        <w:t>процедуру.Разъяснение</w:t>
      </w:r>
      <w:proofErr w:type="spellEnd"/>
      <w:r>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DFCDB86" w14:textId="77777777" w:rsidR="00E36842" w:rsidRDefault="00E36842" w:rsidP="00E36842">
      <w:pPr>
        <w:widowControl w:val="0"/>
        <w:tabs>
          <w:tab w:val="left" w:pos="1134"/>
        </w:tabs>
        <w:spacing w:after="160"/>
        <w:ind w:firstLine="142"/>
        <w:jc w:val="both"/>
        <w:rPr>
          <w:rFonts w:ascii="GHEA Grapalat" w:hAnsi="GHEA Grapalat"/>
          <w:i/>
          <w:sz w:val="20"/>
          <w:szCs w:val="20"/>
        </w:rPr>
      </w:pPr>
      <w:r>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87E640B" w14:textId="77777777" w:rsidR="00E36842" w:rsidRDefault="00E36842" w:rsidP="00E36842">
      <w:pPr>
        <w:pStyle w:val="af2"/>
        <w:jc w:val="both"/>
        <w:rPr>
          <w:rFonts w:ascii="GHEA Grapalat" w:hAnsi="GHEA Grapalat"/>
          <w:i/>
        </w:rPr>
      </w:pPr>
      <w:r>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63D0D4F5" w14:textId="77777777" w:rsidR="00E36842" w:rsidRDefault="00E36842" w:rsidP="00E36842">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5D86A879" w14:textId="77777777" w:rsidR="00E36842" w:rsidRDefault="00E36842" w:rsidP="00E36842">
      <w:pPr>
        <w:widowControl w:val="0"/>
        <w:jc w:val="both"/>
        <w:rPr>
          <w:rFonts w:ascii="GHEA Grapalat" w:hAnsi="GHEA Grapalat"/>
          <w:i/>
          <w:sz w:val="20"/>
          <w:szCs w:val="20"/>
        </w:rPr>
      </w:pPr>
      <w:r>
        <w:rPr>
          <w:rFonts w:ascii="GHEA Grapalat" w:hAnsi="GHEA Grapalat"/>
          <w:i/>
          <w:sz w:val="20"/>
          <w:szCs w:val="20"/>
        </w:rPr>
        <w:t xml:space="preserve">- процедура закупки организована на основании 1-ого пункта части 6 статьи 15 Закона, </w:t>
      </w:r>
    </w:p>
    <w:p w14:paraId="11FA1243" w14:textId="77777777" w:rsidR="00E36842" w:rsidRDefault="00E36842" w:rsidP="00E36842">
      <w:pPr>
        <w:widowControl w:val="0"/>
        <w:tabs>
          <w:tab w:val="left" w:pos="142"/>
        </w:tabs>
        <w:ind w:left="142" w:hanging="142"/>
        <w:jc w:val="both"/>
        <w:rPr>
          <w:rFonts w:ascii="GHEA Grapalat" w:hAnsi="GHEA Grapalat"/>
          <w:i/>
          <w:sz w:val="20"/>
          <w:szCs w:val="20"/>
        </w:rPr>
      </w:pPr>
      <w:r>
        <w:rPr>
          <w:rFonts w:ascii="GHEA Grapalat" w:hAnsi="GHEA Grapalat"/>
          <w:i/>
          <w:sz w:val="20"/>
          <w:szCs w:val="20"/>
        </w:rPr>
        <w:t>- запланированная (прогнозируемая) общая цена закупаемого товара по заявке на закупку в рамках данной процедуры не превышает 25 млн. драмов РА</w:t>
      </w:r>
    </w:p>
  </w:footnote>
  <w:footnote w:id="4">
    <w:p w14:paraId="419B41D2" w14:textId="77777777" w:rsidR="00E36842" w:rsidRDefault="00E36842" w:rsidP="00E36842">
      <w:pPr>
        <w:pStyle w:val="af2"/>
        <w:widowControl w:val="0"/>
        <w:jc w:val="both"/>
        <w:rPr>
          <w:rFonts w:ascii="GHEA Grapalat" w:hAnsi="GHEA Grapalat"/>
          <w:i/>
          <w:lang w:val="hy-AM"/>
        </w:rPr>
      </w:pPr>
      <w:r>
        <w:rPr>
          <w:rFonts w:ascii="GHEA Grapalat" w:hAnsi="GHEA Grapalat"/>
          <w:i/>
          <w:vertAlign w:val="superscript"/>
          <w:lang w:val="hy-AM"/>
        </w:rPr>
        <w:t>6.1</w:t>
      </w:r>
      <w:r>
        <w:rPr>
          <w:rFonts w:ascii="GHEA Grapalat" w:hAnsi="GHEA Grapalat"/>
          <w:i/>
          <w:lang w:val="hy-AM"/>
        </w:rPr>
        <w:t xml:space="preserve"> </w:t>
      </w:r>
      <w:r>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7C38F8F1" w14:textId="77777777" w:rsidR="00E36842" w:rsidRDefault="00E36842" w:rsidP="00E36842">
      <w:pPr>
        <w:pStyle w:val="af2"/>
        <w:jc w:val="both"/>
        <w:rPr>
          <w:del w:id="3" w:author="Inesa Kocharyan" w:date="2019-10-29T12:18:00Z"/>
        </w:rPr>
      </w:pPr>
      <w:r>
        <w:rPr>
          <w:rStyle w:val="af6"/>
        </w:rPr>
        <w:t>7</w:t>
      </w:r>
      <w:r>
        <w:t xml:space="preserve"> </w:t>
      </w:r>
      <w:r>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 ,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w:t>
      </w:r>
      <w:r>
        <w:rPr>
          <w:rFonts w:ascii="GHEA Grapalat" w:hAnsi="GHEA Grapalat"/>
        </w:rPr>
        <w:t xml:space="preserve">, </w:t>
      </w:r>
      <w:r>
        <w:rPr>
          <w:rFonts w:ascii="GHEA Grapalat" w:hAnsi="GHEA Grapalat"/>
          <w:i/>
        </w:rPr>
        <w:t>если не применяется условие, установленное последним предложением пункта 1.1 настоящей части ".</w:t>
      </w:r>
    </w:p>
  </w:footnote>
  <w:footnote w:id="5">
    <w:p w14:paraId="30B325B8" w14:textId="77777777" w:rsidR="00E36842" w:rsidRDefault="00E36842" w:rsidP="00E36842">
      <w:pPr>
        <w:pStyle w:val="af2"/>
        <w:jc w:val="both"/>
        <w:rPr>
          <w:rFonts w:ascii="GHEA Grapalat" w:hAnsi="GHEA Grapalat"/>
          <w:i/>
        </w:rPr>
      </w:pPr>
      <w:r>
        <w:rPr>
          <w:rStyle w:val="af6"/>
        </w:rPr>
        <w:t>8</w:t>
      </w:r>
      <w:r>
        <w:t xml:space="preserve"> </w:t>
      </w:r>
      <w:r>
        <w:rPr>
          <w:rFonts w:ascii="GHEA Grapalat" w:hAnsi="GHEA Grapalat"/>
          <w:i/>
        </w:rPr>
        <w:t>Подпункт исключается из приглашения, если требование об обеспечении заявки не установлено</w:t>
      </w:r>
    </w:p>
    <w:p w14:paraId="63BADA89" w14:textId="77777777" w:rsidR="00E36842" w:rsidRDefault="00E36842" w:rsidP="00E36842">
      <w:pPr>
        <w:pStyle w:val="af2"/>
        <w:rPr>
          <w:rFonts w:asciiTheme="minorHAnsi" w:hAnsiTheme="minorHAnsi"/>
        </w:rPr>
      </w:pPr>
    </w:p>
  </w:footnote>
  <w:footnote w:id="6">
    <w:p w14:paraId="666A9B71" w14:textId="77777777" w:rsidR="00D74569" w:rsidRPr="00FE2AA4" w:rsidRDefault="00D74569">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14:paraId="22DA2BF9" w14:textId="77777777" w:rsidR="00D74569" w:rsidRPr="008842CE" w:rsidRDefault="00D74569"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6D5B4D8" w14:textId="77777777" w:rsidR="00D74569" w:rsidRPr="000811C1" w:rsidRDefault="00D74569">
      <w:pPr>
        <w:pStyle w:val="af2"/>
        <w:rPr>
          <w:lang w:val="af-ZA"/>
        </w:rPr>
      </w:pPr>
    </w:p>
  </w:footnote>
  <w:footnote w:id="8">
    <w:p w14:paraId="6F877D96" w14:textId="77777777" w:rsidR="00D74569" w:rsidRPr="0092041F" w:rsidRDefault="00D74569" w:rsidP="00C67FAB">
      <w:pPr>
        <w:pStyle w:val="af2"/>
        <w:jc w:val="both"/>
        <w:rPr>
          <w:rFonts w:ascii="GHEA Grapalat" w:hAnsi="GHEA Grapalat"/>
          <w:i/>
        </w:rPr>
      </w:pPr>
    </w:p>
  </w:footnote>
  <w:footnote w:id="9">
    <w:p w14:paraId="3BE9C965" w14:textId="77777777" w:rsidR="00D74569" w:rsidRPr="004A4643" w:rsidRDefault="00D74569" w:rsidP="00C67FAB">
      <w:pPr>
        <w:pStyle w:val="af2"/>
        <w:jc w:val="both"/>
        <w:rPr>
          <w:rFonts w:ascii="GHEA Grapalat" w:hAnsi="GHEA Grapalat"/>
          <w:i/>
          <w:lang w:val="hy-AM"/>
        </w:rPr>
      </w:pPr>
    </w:p>
  </w:footnote>
  <w:footnote w:id="10">
    <w:p w14:paraId="12E002BB" w14:textId="77777777" w:rsidR="00D74569" w:rsidRPr="008E4439" w:rsidRDefault="00D74569"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36D58E02" w14:textId="77777777" w:rsidR="00D74569" w:rsidRPr="000811C1" w:rsidRDefault="00D74569" w:rsidP="0027573B">
      <w:pPr>
        <w:pStyle w:val="af2"/>
        <w:rPr>
          <w:rFonts w:ascii="Sylfaen" w:hAnsi="Sylfaen"/>
          <w:sz w:val="18"/>
          <w:szCs w:val="18"/>
        </w:rPr>
      </w:pPr>
    </w:p>
  </w:footnote>
  <w:footnote w:id="11">
    <w:p w14:paraId="39B5C6E8" w14:textId="77777777" w:rsidR="00D74569" w:rsidRPr="00A31673" w:rsidRDefault="00D74569">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0D9C8681" w14:textId="77777777" w:rsidR="00D74569" w:rsidRPr="00DE7706" w:rsidRDefault="00D74569">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48E0BCA2" w14:textId="77777777" w:rsidR="00D74569" w:rsidRPr="00B666FB" w:rsidRDefault="00D74569">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4">
    <w:p w14:paraId="70B16E69" w14:textId="77777777" w:rsidR="00D74569" w:rsidRDefault="00D74569" w:rsidP="00637230">
      <w:pPr>
        <w:jc w:val="both"/>
        <w:rPr>
          <w:rFonts w:asciiTheme="minorHAnsi" w:hAnsiTheme="minorHAnsi"/>
          <w:lang w:val="af-ZA"/>
        </w:rPr>
      </w:pPr>
    </w:p>
  </w:footnote>
  <w:footnote w:id="15">
    <w:p w14:paraId="61E5B0FF" w14:textId="77777777" w:rsidR="00D74569" w:rsidRPr="00A25D1B" w:rsidRDefault="00D74569"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6">
    <w:p w14:paraId="43C41468" w14:textId="77777777" w:rsidR="00D74569" w:rsidRPr="00DC619D" w:rsidRDefault="00D74569"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14:paraId="544FB797" w14:textId="77777777" w:rsidR="00D74569" w:rsidRPr="00D3436F" w:rsidRDefault="00D74569"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11430595" w14:textId="77777777" w:rsidR="00D74569" w:rsidRPr="00D3436F" w:rsidRDefault="00D74569">
      <w:pPr>
        <w:pStyle w:val="af2"/>
        <w:rPr>
          <w:lang w:val="es-ES"/>
        </w:rPr>
      </w:pPr>
    </w:p>
  </w:footnote>
  <w:footnote w:id="18">
    <w:p w14:paraId="5339E3EB" w14:textId="77777777" w:rsidR="00D74569" w:rsidRPr="008842CE" w:rsidRDefault="00D74569"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6EE99073" w14:textId="77777777" w:rsidR="00D74569" w:rsidRPr="008842CE" w:rsidRDefault="00D74569" w:rsidP="003D2FE2">
      <w:pPr>
        <w:pStyle w:val="af2"/>
        <w:jc w:val="both"/>
        <w:rPr>
          <w:rFonts w:ascii="GHEA Grapalat" w:hAnsi="GHEA Grapalat"/>
        </w:rPr>
      </w:pPr>
    </w:p>
  </w:footnote>
  <w:footnote w:id="19">
    <w:p w14:paraId="11578311" w14:textId="77777777" w:rsidR="00D74569" w:rsidRPr="008842CE" w:rsidRDefault="00D74569" w:rsidP="003D2FE2">
      <w:pPr>
        <w:pStyle w:val="af2"/>
        <w:jc w:val="both"/>
      </w:pPr>
    </w:p>
  </w:footnote>
  <w:footnote w:id="20">
    <w:p w14:paraId="654BDD3E" w14:textId="77777777" w:rsidR="00D74569" w:rsidRPr="008842CE" w:rsidRDefault="00D74569"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A738AF6" w14:textId="77777777" w:rsidR="00D74569" w:rsidRPr="008842CE" w:rsidRDefault="00D74569" w:rsidP="000A214C">
      <w:pPr>
        <w:pStyle w:val="af2"/>
        <w:jc w:val="both"/>
        <w:rPr>
          <w:rFonts w:ascii="GHEA Grapalat" w:hAnsi="GHEA Grapalat"/>
        </w:rPr>
      </w:pPr>
    </w:p>
  </w:footnote>
  <w:footnote w:id="21">
    <w:p w14:paraId="2DA6C760" w14:textId="77777777" w:rsidR="00D74569" w:rsidRPr="008842CE" w:rsidRDefault="00D74569" w:rsidP="000A214C">
      <w:pPr>
        <w:pStyle w:val="af2"/>
        <w:jc w:val="both"/>
      </w:pPr>
    </w:p>
  </w:footnote>
  <w:footnote w:id="22">
    <w:p w14:paraId="723B76B4" w14:textId="77777777" w:rsidR="00D74569" w:rsidRPr="00217344" w:rsidRDefault="00D74569" w:rsidP="00A943A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6E45C682" w14:textId="77777777" w:rsidR="00D74569" w:rsidRPr="008842CE" w:rsidRDefault="00D74569"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14:paraId="05DD5175" w14:textId="77777777" w:rsidR="00D74569" w:rsidRDefault="00D74569" w:rsidP="00D3436F">
      <w:pPr>
        <w:pStyle w:val="af2"/>
        <w:widowControl w:val="0"/>
        <w:jc w:val="both"/>
        <w:rPr>
          <w:ins w:id="14"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168A9C18" w14:textId="77777777" w:rsidR="00D74569" w:rsidRPr="00F21C0D" w:rsidRDefault="00D74569" w:rsidP="00D3436F">
      <w:pPr>
        <w:pStyle w:val="af2"/>
        <w:widowControl w:val="0"/>
        <w:jc w:val="both"/>
        <w:rPr>
          <w:lang w:val="hy-AM"/>
        </w:rPr>
      </w:pPr>
    </w:p>
  </w:footnote>
  <w:footnote w:id="25">
    <w:p w14:paraId="5E930D19" w14:textId="77777777" w:rsidR="00D74569" w:rsidRDefault="00D74569"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4A6A63C1" w14:textId="77777777" w:rsidR="00D74569" w:rsidRDefault="00D74569" w:rsidP="005E52ED">
      <w:pPr>
        <w:pStyle w:val="af2"/>
        <w:widowControl w:val="0"/>
        <w:jc w:val="both"/>
        <w:rPr>
          <w:rFonts w:ascii="GHEA Grapalat" w:hAnsi="GHEA Grapalat"/>
          <w:i/>
        </w:rPr>
      </w:pPr>
    </w:p>
    <w:p w14:paraId="6E81BDA0" w14:textId="77777777" w:rsidR="00D74569" w:rsidRDefault="00D74569" w:rsidP="005E52ED">
      <w:pPr>
        <w:pStyle w:val="af2"/>
        <w:widowControl w:val="0"/>
        <w:jc w:val="both"/>
        <w:rPr>
          <w:rFonts w:ascii="GHEA Grapalat" w:hAnsi="GHEA Grapalat"/>
          <w:i/>
        </w:rPr>
      </w:pPr>
    </w:p>
    <w:p w14:paraId="02548D27" w14:textId="77777777" w:rsidR="00D74569" w:rsidRPr="00EB336B" w:rsidRDefault="00D74569"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00B7C58C" w14:textId="77777777" w:rsidR="00D74569" w:rsidRPr="00D3436F" w:rsidRDefault="00D74569">
      <w:pPr>
        <w:pStyle w:val="af2"/>
        <w:rPr>
          <w:lang w:val="hy-AM"/>
        </w:rPr>
      </w:pPr>
    </w:p>
  </w:footnote>
  <w:footnote w:id="26">
    <w:p w14:paraId="25223E11" w14:textId="77777777" w:rsidR="00D74569" w:rsidRPr="008842CE" w:rsidRDefault="00D74569"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2DB3D11C" w14:textId="77777777" w:rsidR="00D74569" w:rsidRPr="00E85250" w:rsidRDefault="00D74569" w:rsidP="00D90640">
      <w:pPr>
        <w:widowControl w:val="0"/>
        <w:spacing w:after="160" w:line="360" w:lineRule="auto"/>
        <w:ind w:firstLine="709"/>
        <w:jc w:val="both"/>
        <w:rPr>
          <w:rFonts w:ascii="GHEA Grapalat" w:hAnsi="GHEA Grapalat"/>
          <w:lang w:val="hy-AM"/>
        </w:rPr>
      </w:pPr>
    </w:p>
    <w:p w14:paraId="6669FC0B" w14:textId="77777777" w:rsidR="00D74569" w:rsidRPr="00D3436F" w:rsidRDefault="00D74569">
      <w:pPr>
        <w:pStyle w:val="af2"/>
        <w:rPr>
          <w:lang w:val="hy-AM"/>
        </w:rPr>
      </w:pPr>
    </w:p>
  </w:footnote>
  <w:footnote w:id="27">
    <w:p w14:paraId="0AF72487" w14:textId="77777777" w:rsidR="00D74569" w:rsidRPr="00402BC3" w:rsidRDefault="00D74569"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464107D7" w14:textId="77777777" w:rsidR="00D74569" w:rsidRPr="00552088" w:rsidRDefault="00D74569"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47D690CE" w14:textId="77777777" w:rsidR="00D74569" w:rsidRPr="00D3436F" w:rsidRDefault="00D74569">
      <w:pPr>
        <w:pStyle w:val="af2"/>
        <w:rPr>
          <w:lang w:val="hy-AM"/>
        </w:rPr>
      </w:pPr>
    </w:p>
  </w:footnote>
  <w:footnote w:id="28">
    <w:p w14:paraId="0D7E168A" w14:textId="77777777" w:rsidR="00D74569" w:rsidRPr="008842CE" w:rsidRDefault="00D74569"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39336E98" w14:textId="77777777" w:rsidR="00D74569" w:rsidRPr="00D3436F" w:rsidRDefault="00D74569">
      <w:pPr>
        <w:pStyle w:val="af2"/>
        <w:rPr>
          <w:lang w:val="hy-AM"/>
        </w:rPr>
      </w:pPr>
    </w:p>
  </w:footnote>
  <w:footnote w:id="29">
    <w:p w14:paraId="05269B7C" w14:textId="77777777" w:rsidR="00D74569" w:rsidRPr="00D3436F" w:rsidRDefault="00D74569"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14:paraId="3527847E" w14:textId="77777777" w:rsidR="00D74569" w:rsidRPr="008842CE" w:rsidRDefault="00D74569"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812A233" w14:textId="77777777" w:rsidR="00D74569" w:rsidRPr="00D3436F" w:rsidRDefault="00D74569">
      <w:pPr>
        <w:pStyle w:val="af2"/>
        <w:rPr>
          <w:lang w:val="hy-AM"/>
        </w:rPr>
      </w:pPr>
    </w:p>
  </w:footnote>
  <w:footnote w:id="31">
    <w:p w14:paraId="340E4DB7" w14:textId="77777777" w:rsidR="00D74569" w:rsidRPr="00E861BF" w:rsidRDefault="00D74569" w:rsidP="008842CE">
      <w:pPr>
        <w:pStyle w:val="af2"/>
        <w:widowControl w:val="0"/>
        <w:jc w:val="both"/>
        <w:rPr>
          <w:rFonts w:ascii="GHEA Grapalat" w:hAnsi="GHEA Grapalat"/>
          <w:i/>
        </w:rPr>
      </w:pPr>
      <w:r w:rsidRPr="008842CE">
        <w:rPr>
          <w:rFonts w:ascii="GHEA Grapalat" w:hAnsi="GHEA Grapalat"/>
          <w:i/>
        </w:rPr>
        <w:t>.</w:t>
      </w:r>
    </w:p>
  </w:footnote>
  <w:footnote w:id="32">
    <w:p w14:paraId="23C83D60" w14:textId="77777777" w:rsidR="00D74569" w:rsidRPr="00E861BF" w:rsidRDefault="00D74569" w:rsidP="00DD2F5B">
      <w:pPr>
        <w:pStyle w:val="af2"/>
        <w:widowControl w:val="0"/>
        <w:jc w:val="both"/>
        <w:rPr>
          <w:rFonts w:ascii="GHEA Grapalat" w:hAnsi="GHEA Grapalat"/>
          <w:i/>
        </w:rPr>
      </w:pPr>
    </w:p>
    <w:p w14:paraId="53E741D3" w14:textId="77777777" w:rsidR="00D74569" w:rsidRPr="00E861BF" w:rsidRDefault="00D74569" w:rsidP="00B64ECA">
      <w:pPr>
        <w:pStyle w:val="af2"/>
        <w:widowControl w:val="0"/>
        <w:jc w:val="both"/>
        <w:rPr>
          <w:rFonts w:ascii="GHEA Grapalat" w:hAnsi="GHEA Grapalat"/>
          <w:i/>
        </w:rPr>
      </w:pPr>
      <w:r w:rsidRPr="00E861BF">
        <w:rPr>
          <w:rFonts w:ascii="GHEA Grapalat" w:hAnsi="GHEA Grapalat"/>
          <w:i/>
        </w:rPr>
        <w:t>.</w:t>
      </w:r>
    </w:p>
  </w:footnote>
  <w:footnote w:id="33">
    <w:p w14:paraId="69D50D19" w14:textId="77777777" w:rsidR="00D74569" w:rsidRPr="00E861BF" w:rsidRDefault="00D74569" w:rsidP="008842CE">
      <w:pPr>
        <w:pStyle w:val="af2"/>
        <w:widowControl w:val="0"/>
        <w:jc w:val="both"/>
        <w:rPr>
          <w:rFonts w:ascii="GHEA Grapalat" w:hAnsi="GHEA Grapalat"/>
          <w:i/>
        </w:rPr>
      </w:pPr>
    </w:p>
  </w:footnote>
  <w:footnote w:id="34">
    <w:p w14:paraId="2D6462EE" w14:textId="77777777" w:rsidR="00D74569" w:rsidRPr="00332512" w:rsidRDefault="00D74569" w:rsidP="008842CE">
      <w:pPr>
        <w:pStyle w:val="af2"/>
        <w:widowControl w:val="0"/>
        <w:jc w:val="both"/>
        <w:rPr>
          <w:rFonts w:asciiTheme="minorHAnsi" w:hAnsiTheme="minorHAnsi"/>
        </w:rPr>
      </w:pPr>
    </w:p>
  </w:footnote>
  <w:footnote w:id="35">
    <w:p w14:paraId="7F341F0C" w14:textId="77777777" w:rsidR="00D74569" w:rsidRPr="008842CE" w:rsidRDefault="00D74569"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KA">
    <w15:presenceInfo w15:providerId="None" w15:userId="V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634"/>
    <w:rsid w:val="00003DF0"/>
    <w:rsid w:val="000058CF"/>
    <w:rsid w:val="00005D30"/>
    <w:rsid w:val="0000622A"/>
    <w:rsid w:val="000076A1"/>
    <w:rsid w:val="0000776B"/>
    <w:rsid w:val="000078A8"/>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13D9"/>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4612"/>
    <w:rsid w:val="00065C3B"/>
    <w:rsid w:val="00066F4D"/>
    <w:rsid w:val="0006703E"/>
    <w:rsid w:val="00070184"/>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DC2"/>
    <w:rsid w:val="00095EB1"/>
    <w:rsid w:val="000964F1"/>
    <w:rsid w:val="00096865"/>
    <w:rsid w:val="00096B2C"/>
    <w:rsid w:val="0009758F"/>
    <w:rsid w:val="00097DE8"/>
    <w:rsid w:val="000A0D6B"/>
    <w:rsid w:val="000A15F9"/>
    <w:rsid w:val="000A1DB5"/>
    <w:rsid w:val="000A214C"/>
    <w:rsid w:val="000A2D07"/>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94A"/>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06DC"/>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91"/>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CB4"/>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7D1"/>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C65"/>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47E67"/>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C77B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06EA"/>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1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34F"/>
    <w:rsid w:val="00382A99"/>
    <w:rsid w:val="00382B60"/>
    <w:rsid w:val="0038317B"/>
    <w:rsid w:val="00383467"/>
    <w:rsid w:val="003839FF"/>
    <w:rsid w:val="0038400D"/>
    <w:rsid w:val="0038438D"/>
    <w:rsid w:val="0038517B"/>
    <w:rsid w:val="00385C27"/>
    <w:rsid w:val="00386738"/>
    <w:rsid w:val="00386E4B"/>
    <w:rsid w:val="003870B7"/>
    <w:rsid w:val="003870FE"/>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2C9C"/>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6F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0EC"/>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5E"/>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7C7"/>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B8"/>
    <w:rsid w:val="00503BFB"/>
    <w:rsid w:val="00504133"/>
    <w:rsid w:val="0050550F"/>
    <w:rsid w:val="005066AC"/>
    <w:rsid w:val="00506832"/>
    <w:rsid w:val="0050782A"/>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28D"/>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87BF6"/>
    <w:rsid w:val="005900F2"/>
    <w:rsid w:val="0059159E"/>
    <w:rsid w:val="005918A4"/>
    <w:rsid w:val="00592A50"/>
    <w:rsid w:val="00592F35"/>
    <w:rsid w:val="005939DE"/>
    <w:rsid w:val="00593B80"/>
    <w:rsid w:val="00593E76"/>
    <w:rsid w:val="005947EC"/>
    <w:rsid w:val="00594870"/>
    <w:rsid w:val="00594C31"/>
    <w:rsid w:val="00594FEE"/>
    <w:rsid w:val="00595067"/>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359"/>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18"/>
    <w:rsid w:val="006912BB"/>
    <w:rsid w:val="00692C09"/>
    <w:rsid w:val="00692FA3"/>
    <w:rsid w:val="00693101"/>
    <w:rsid w:val="00693C4E"/>
    <w:rsid w:val="00694DC9"/>
    <w:rsid w:val="0069507E"/>
    <w:rsid w:val="006953B6"/>
    <w:rsid w:val="00695E8D"/>
    <w:rsid w:val="006968E8"/>
    <w:rsid w:val="00696900"/>
    <w:rsid w:val="00697C38"/>
    <w:rsid w:val="006A0D8B"/>
    <w:rsid w:val="006A134C"/>
    <w:rsid w:val="006A13FB"/>
    <w:rsid w:val="006A14B3"/>
    <w:rsid w:val="006A1922"/>
    <w:rsid w:val="006A1F61"/>
    <w:rsid w:val="006A202F"/>
    <w:rsid w:val="006A26BE"/>
    <w:rsid w:val="006A32D3"/>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08B"/>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40A1"/>
    <w:rsid w:val="007B6811"/>
    <w:rsid w:val="007B6D84"/>
    <w:rsid w:val="007C0479"/>
    <w:rsid w:val="007C081F"/>
    <w:rsid w:val="007C0837"/>
    <w:rsid w:val="007C0938"/>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1744"/>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6D1B"/>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18F7"/>
    <w:rsid w:val="008B4DB1"/>
    <w:rsid w:val="008B4FDA"/>
    <w:rsid w:val="008B6446"/>
    <w:rsid w:val="008B65A3"/>
    <w:rsid w:val="008B70EB"/>
    <w:rsid w:val="008B73CD"/>
    <w:rsid w:val="008B7BE2"/>
    <w:rsid w:val="008C0D41"/>
    <w:rsid w:val="008C16C2"/>
    <w:rsid w:val="008C17DA"/>
    <w:rsid w:val="008C208B"/>
    <w:rsid w:val="008C2C90"/>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1FB"/>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2BE"/>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1F15"/>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A7D10"/>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C7E37"/>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54"/>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0C2"/>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24B"/>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6B4"/>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58E"/>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6F01"/>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7F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522"/>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392"/>
    <w:rsid w:val="00C71646"/>
    <w:rsid w:val="00C71E26"/>
    <w:rsid w:val="00C72606"/>
    <w:rsid w:val="00C7261B"/>
    <w:rsid w:val="00C72D0E"/>
    <w:rsid w:val="00C72E21"/>
    <w:rsid w:val="00C736F0"/>
    <w:rsid w:val="00C73E62"/>
    <w:rsid w:val="00C752FC"/>
    <w:rsid w:val="00C7561C"/>
    <w:rsid w:val="00C767C7"/>
    <w:rsid w:val="00C80445"/>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569"/>
    <w:rsid w:val="00D746A9"/>
    <w:rsid w:val="00D74CCE"/>
    <w:rsid w:val="00D7504A"/>
    <w:rsid w:val="00D758CA"/>
    <w:rsid w:val="00D75F27"/>
    <w:rsid w:val="00D76027"/>
    <w:rsid w:val="00D76453"/>
    <w:rsid w:val="00D76BBA"/>
    <w:rsid w:val="00D770E9"/>
    <w:rsid w:val="00D77AD7"/>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5B"/>
    <w:rsid w:val="00DD2F66"/>
    <w:rsid w:val="00DD322C"/>
    <w:rsid w:val="00DD3E3D"/>
    <w:rsid w:val="00DD41E4"/>
    <w:rsid w:val="00DD4F48"/>
    <w:rsid w:val="00DD51F0"/>
    <w:rsid w:val="00DD56AA"/>
    <w:rsid w:val="00DD5CF9"/>
    <w:rsid w:val="00DD66E7"/>
    <w:rsid w:val="00DD6FDA"/>
    <w:rsid w:val="00DE0618"/>
    <w:rsid w:val="00DE1323"/>
    <w:rsid w:val="00DE134D"/>
    <w:rsid w:val="00DE1D13"/>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2B"/>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0EA4"/>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4EC"/>
    <w:rsid w:val="00E36717"/>
    <w:rsid w:val="00E36842"/>
    <w:rsid w:val="00E36A86"/>
    <w:rsid w:val="00E401EA"/>
    <w:rsid w:val="00E40DE2"/>
    <w:rsid w:val="00E41156"/>
    <w:rsid w:val="00E41620"/>
    <w:rsid w:val="00E4239E"/>
    <w:rsid w:val="00E426B9"/>
    <w:rsid w:val="00E42FEB"/>
    <w:rsid w:val="00E430BF"/>
    <w:rsid w:val="00E4354F"/>
    <w:rsid w:val="00E43CEB"/>
    <w:rsid w:val="00E44A71"/>
    <w:rsid w:val="00E44BDE"/>
    <w:rsid w:val="00E44D86"/>
    <w:rsid w:val="00E45007"/>
    <w:rsid w:val="00E45ACA"/>
    <w:rsid w:val="00E45C7F"/>
    <w:rsid w:val="00E4611C"/>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151"/>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C2C"/>
    <w:rsid w:val="00EA3E33"/>
    <w:rsid w:val="00EA3FD0"/>
    <w:rsid w:val="00EA40DF"/>
    <w:rsid w:val="00EA4330"/>
    <w:rsid w:val="00EA5168"/>
    <w:rsid w:val="00EA58C8"/>
    <w:rsid w:val="00EA625E"/>
    <w:rsid w:val="00EA6AE0"/>
    <w:rsid w:val="00EA7170"/>
    <w:rsid w:val="00EA7394"/>
    <w:rsid w:val="00EA7474"/>
    <w:rsid w:val="00EA7CA6"/>
    <w:rsid w:val="00EA7FA5"/>
    <w:rsid w:val="00EB06DA"/>
    <w:rsid w:val="00EB0A68"/>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190B"/>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9C9"/>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1F7F"/>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0C3"/>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1B08"/>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501D22"/>
  <w15:docId w15:val="{8EF96B61-A969-476C-8FAF-017B5033D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0026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4631005">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7860680">
      <w:bodyDiv w:val="1"/>
      <w:marLeft w:val="0"/>
      <w:marRight w:val="0"/>
      <w:marTop w:val="0"/>
      <w:marBottom w:val="0"/>
      <w:divBdr>
        <w:top w:val="none" w:sz="0" w:space="0" w:color="auto"/>
        <w:left w:val="none" w:sz="0" w:space="0" w:color="auto"/>
        <w:bottom w:val="none" w:sz="0" w:space="0" w:color="auto"/>
        <w:right w:val="none" w:sz="0" w:space="0" w:color="auto"/>
      </w:divBdr>
    </w:div>
    <w:div w:id="79648413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8019587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6258602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42594358">
      <w:bodyDiv w:val="1"/>
      <w:marLeft w:val="0"/>
      <w:marRight w:val="0"/>
      <w:marTop w:val="0"/>
      <w:marBottom w:val="0"/>
      <w:divBdr>
        <w:top w:val="none" w:sz="0" w:space="0" w:color="auto"/>
        <w:left w:val="none" w:sz="0" w:space="0" w:color="auto"/>
        <w:bottom w:val="none" w:sz="0" w:space="0" w:color="auto"/>
        <w:right w:val="none" w:sz="0" w:space="0" w:color="auto"/>
      </w:divBdr>
    </w:div>
    <w:div w:id="156028486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5475400">
      <w:bodyDiv w:val="1"/>
      <w:marLeft w:val="0"/>
      <w:marRight w:val="0"/>
      <w:marTop w:val="0"/>
      <w:marBottom w:val="0"/>
      <w:divBdr>
        <w:top w:val="none" w:sz="0" w:space="0" w:color="auto"/>
        <w:left w:val="none" w:sz="0" w:space="0" w:color="auto"/>
        <w:bottom w:val="none" w:sz="0" w:space="0" w:color="auto"/>
        <w:right w:val="none" w:sz="0" w:space="0" w:color="auto"/>
      </w:divBdr>
    </w:div>
    <w:div w:id="199252162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57469145">
      <w:bodyDiv w:val="1"/>
      <w:marLeft w:val="0"/>
      <w:marRight w:val="0"/>
      <w:marTop w:val="0"/>
      <w:marBottom w:val="0"/>
      <w:divBdr>
        <w:top w:val="none" w:sz="0" w:space="0" w:color="auto"/>
        <w:left w:val="none" w:sz="0" w:space="0" w:color="auto"/>
        <w:bottom w:val="none" w:sz="0" w:space="0" w:color="auto"/>
        <w:right w:val="none" w:sz="0" w:space="0" w:color="auto"/>
      </w:divBdr>
    </w:div>
    <w:div w:id="2059351864">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8D2DA-D6AA-4551-8733-3B2C62A05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2216</TotalTime>
  <Pages>8</Pages>
  <Words>22814</Words>
  <Characters>130044</Characters>
  <Application>Microsoft Office Word</Application>
  <DocSecurity>0</DocSecurity>
  <Lines>1083</Lines>
  <Paragraphs>305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152553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1326</cp:revision>
  <cp:lastPrinted>2018-02-16T07:12:00Z</cp:lastPrinted>
  <dcterms:created xsi:type="dcterms:W3CDTF">2019-10-28T07:04:00Z</dcterms:created>
  <dcterms:modified xsi:type="dcterms:W3CDTF">2025-12-12T11:26:00Z</dcterms:modified>
</cp:coreProperties>
</file>